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7CF0" w:rsidRDefault="00352224" w:rsidP="00931729">
      <w:pPr>
        <w:pStyle w:val="PolicyHeaders"/>
        <w:jc w:val="both"/>
        <w:rPr>
          <w:rFonts w:ascii="Calibri" w:hAnsi="Calibri" w:cs="Calibri"/>
          <w:sz w:val="36"/>
        </w:rPr>
      </w:pPr>
      <w:bookmarkStart w:id="0" w:name="_Toc249628498"/>
      <w:bookmarkStart w:id="1" w:name="_Toc266458104"/>
      <w:r>
        <w:rPr>
          <w:noProof/>
        </w:rPr>
        <w:drawing>
          <wp:inline distT="0" distB="0" distL="0" distR="0">
            <wp:extent cx="5657850" cy="1104900"/>
            <wp:effectExtent l="0" t="0" r="0" b="0"/>
            <wp:docPr id="1" name="Picture 1" descr="logo BlueG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BlueGum"/>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57850" cy="1104900"/>
                    </a:xfrm>
                    <a:prstGeom prst="rect">
                      <a:avLst/>
                    </a:prstGeom>
                    <a:noFill/>
                    <a:ln>
                      <a:noFill/>
                    </a:ln>
                  </pic:spPr>
                </pic:pic>
              </a:graphicData>
            </a:graphic>
          </wp:inline>
        </w:drawing>
      </w:r>
    </w:p>
    <w:p w:rsidR="0088013D" w:rsidRPr="00E83AFD" w:rsidRDefault="0088013D" w:rsidP="00931729">
      <w:pPr>
        <w:pStyle w:val="PolicyHeaders"/>
        <w:jc w:val="both"/>
        <w:rPr>
          <w:rFonts w:ascii="Calibri" w:hAnsi="Calibri" w:cs="Calibri"/>
          <w:sz w:val="36"/>
        </w:rPr>
      </w:pPr>
      <w:r w:rsidRPr="00AE296E">
        <w:rPr>
          <w:rFonts w:ascii="Calibri" w:hAnsi="Calibri" w:cs="Calibri"/>
          <w:sz w:val="36"/>
        </w:rPr>
        <w:t>Pr</w:t>
      </w:r>
      <w:r>
        <w:rPr>
          <w:rFonts w:ascii="Calibri" w:hAnsi="Calibri" w:cs="Calibri"/>
          <w:sz w:val="36"/>
        </w:rPr>
        <w:t>ivacy and Confidentiality</w:t>
      </w:r>
      <w:r w:rsidRPr="00E83AFD">
        <w:rPr>
          <w:rFonts w:ascii="Calibri" w:hAnsi="Calibri" w:cs="Calibri"/>
          <w:sz w:val="36"/>
        </w:rPr>
        <w:t xml:space="preserve"> Policy</w:t>
      </w:r>
      <w:bookmarkEnd w:id="0"/>
      <w:bookmarkEnd w:id="1"/>
    </w:p>
    <w:p w:rsidR="0088013D" w:rsidRDefault="0088013D" w:rsidP="00931729">
      <w:pPr>
        <w:spacing w:after="0"/>
        <w:jc w:val="both"/>
        <w:rPr>
          <w:rFonts w:cs="Calibri"/>
          <w:b/>
          <w:sz w:val="36"/>
          <w:szCs w:val="32"/>
        </w:rPr>
      </w:pPr>
    </w:p>
    <w:p w:rsidR="0088013D" w:rsidRPr="00E03451" w:rsidRDefault="0088013D" w:rsidP="00931729">
      <w:pPr>
        <w:jc w:val="both"/>
        <w:rPr>
          <w:rFonts w:cs="Calibri"/>
          <w:b/>
          <w:sz w:val="36"/>
          <w:szCs w:val="32"/>
        </w:rPr>
      </w:pPr>
      <w:r w:rsidRPr="00E03451">
        <w:rPr>
          <w:rFonts w:cs="Calibri"/>
          <w:b/>
          <w:sz w:val="36"/>
          <w:szCs w:val="32"/>
        </w:rPr>
        <w:t>NQS</w:t>
      </w: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671"/>
        <w:gridCol w:w="842"/>
        <w:gridCol w:w="7503"/>
      </w:tblGrid>
      <w:tr w:rsidR="0088013D" w:rsidRPr="00A21610" w:rsidTr="00942A80">
        <w:tc>
          <w:tcPr>
            <w:tcW w:w="675" w:type="dxa"/>
          </w:tcPr>
          <w:p w:rsidR="0088013D" w:rsidRPr="00F911C4" w:rsidRDefault="0088013D" w:rsidP="00931729">
            <w:pPr>
              <w:pStyle w:val="NoSpacing"/>
              <w:jc w:val="both"/>
              <w:rPr>
                <w:sz w:val="18"/>
                <w:szCs w:val="18"/>
              </w:rPr>
            </w:pPr>
            <w:r w:rsidRPr="00F911C4">
              <w:rPr>
                <w:sz w:val="18"/>
                <w:szCs w:val="18"/>
              </w:rPr>
              <w:t>QA4</w:t>
            </w:r>
          </w:p>
        </w:tc>
        <w:tc>
          <w:tcPr>
            <w:tcW w:w="851" w:type="dxa"/>
          </w:tcPr>
          <w:p w:rsidR="0088013D" w:rsidRPr="00F911C4" w:rsidRDefault="0088013D" w:rsidP="00931729">
            <w:pPr>
              <w:pStyle w:val="NoSpacing"/>
              <w:jc w:val="both"/>
              <w:rPr>
                <w:sz w:val="18"/>
                <w:szCs w:val="18"/>
              </w:rPr>
            </w:pPr>
            <w:r w:rsidRPr="00F911C4">
              <w:rPr>
                <w:sz w:val="18"/>
                <w:szCs w:val="18"/>
              </w:rPr>
              <w:t>4.2.1</w:t>
            </w:r>
          </w:p>
        </w:tc>
        <w:tc>
          <w:tcPr>
            <w:tcW w:w="7716" w:type="dxa"/>
          </w:tcPr>
          <w:p w:rsidR="0088013D" w:rsidRPr="00F911C4" w:rsidRDefault="0088013D" w:rsidP="00931729">
            <w:pPr>
              <w:pStyle w:val="NoSpacing"/>
              <w:jc w:val="both"/>
              <w:rPr>
                <w:color w:val="000000"/>
                <w:sz w:val="18"/>
                <w:szCs w:val="18"/>
              </w:rPr>
            </w:pPr>
            <w:r w:rsidRPr="00F911C4">
              <w:rPr>
                <w:color w:val="000000"/>
                <w:sz w:val="18"/>
                <w:szCs w:val="18"/>
              </w:rPr>
              <w:t xml:space="preserve">Professional standards guide practice, interactions and relationships. </w:t>
            </w:r>
          </w:p>
        </w:tc>
      </w:tr>
    </w:tbl>
    <w:p w:rsidR="0088013D" w:rsidRPr="00F911C4" w:rsidRDefault="0088013D" w:rsidP="00931729">
      <w:pPr>
        <w:pStyle w:val="NoSpacing"/>
        <w:jc w:val="both"/>
        <w:rPr>
          <w:sz w:val="18"/>
          <w:szCs w:val="18"/>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671"/>
        <w:gridCol w:w="842"/>
        <w:gridCol w:w="7503"/>
      </w:tblGrid>
      <w:tr w:rsidR="0088013D" w:rsidRPr="00A21610" w:rsidTr="00942A80">
        <w:tc>
          <w:tcPr>
            <w:tcW w:w="675" w:type="dxa"/>
          </w:tcPr>
          <w:p w:rsidR="0088013D" w:rsidRPr="00F911C4" w:rsidRDefault="0088013D" w:rsidP="00931729">
            <w:pPr>
              <w:pStyle w:val="NoSpacing"/>
              <w:jc w:val="both"/>
              <w:rPr>
                <w:sz w:val="18"/>
                <w:szCs w:val="18"/>
              </w:rPr>
            </w:pPr>
            <w:r w:rsidRPr="00F911C4">
              <w:rPr>
                <w:sz w:val="18"/>
                <w:szCs w:val="18"/>
              </w:rPr>
              <w:t>QA5</w:t>
            </w:r>
          </w:p>
        </w:tc>
        <w:tc>
          <w:tcPr>
            <w:tcW w:w="851" w:type="dxa"/>
          </w:tcPr>
          <w:p w:rsidR="0088013D" w:rsidRPr="00F911C4" w:rsidRDefault="0088013D" w:rsidP="00931729">
            <w:pPr>
              <w:pStyle w:val="NoSpacing"/>
              <w:jc w:val="both"/>
              <w:rPr>
                <w:sz w:val="18"/>
                <w:szCs w:val="18"/>
              </w:rPr>
            </w:pPr>
            <w:r w:rsidRPr="00F911C4">
              <w:rPr>
                <w:sz w:val="18"/>
                <w:szCs w:val="18"/>
              </w:rPr>
              <w:t>5.2.3</w:t>
            </w:r>
          </w:p>
        </w:tc>
        <w:tc>
          <w:tcPr>
            <w:tcW w:w="7716" w:type="dxa"/>
          </w:tcPr>
          <w:p w:rsidR="0088013D" w:rsidRPr="00F911C4" w:rsidRDefault="0088013D" w:rsidP="00931729">
            <w:pPr>
              <w:pStyle w:val="NoSpacing"/>
              <w:jc w:val="both"/>
              <w:rPr>
                <w:rFonts w:cs="Calibri"/>
                <w:color w:val="000000"/>
                <w:sz w:val="18"/>
                <w:szCs w:val="18"/>
              </w:rPr>
            </w:pPr>
            <w:r w:rsidRPr="00F911C4">
              <w:rPr>
                <w:rFonts w:cs="Calibri"/>
                <w:sz w:val="18"/>
                <w:szCs w:val="18"/>
              </w:rPr>
              <w:t>The dignity and the rights of every child are maintained at all times</w:t>
            </w:r>
          </w:p>
        </w:tc>
      </w:tr>
    </w:tbl>
    <w:p w:rsidR="0088013D" w:rsidRPr="00F911C4" w:rsidRDefault="0088013D" w:rsidP="00931729">
      <w:pPr>
        <w:pStyle w:val="NoSpacing"/>
        <w:jc w:val="both"/>
        <w:rPr>
          <w:sz w:val="18"/>
          <w:szCs w:val="18"/>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670"/>
        <w:gridCol w:w="842"/>
        <w:gridCol w:w="7504"/>
      </w:tblGrid>
      <w:tr w:rsidR="0088013D" w:rsidRPr="00A21610" w:rsidTr="00942A80">
        <w:tc>
          <w:tcPr>
            <w:tcW w:w="675" w:type="dxa"/>
          </w:tcPr>
          <w:p w:rsidR="0088013D" w:rsidRPr="00F911C4" w:rsidRDefault="0088013D" w:rsidP="00931729">
            <w:pPr>
              <w:pStyle w:val="NoSpacing"/>
              <w:jc w:val="both"/>
              <w:rPr>
                <w:sz w:val="18"/>
                <w:szCs w:val="18"/>
              </w:rPr>
            </w:pPr>
            <w:r w:rsidRPr="00F911C4">
              <w:rPr>
                <w:sz w:val="18"/>
                <w:szCs w:val="18"/>
              </w:rPr>
              <w:t>QA7</w:t>
            </w:r>
          </w:p>
        </w:tc>
        <w:tc>
          <w:tcPr>
            <w:tcW w:w="851" w:type="dxa"/>
          </w:tcPr>
          <w:p w:rsidR="0088013D" w:rsidRPr="00F911C4" w:rsidRDefault="0088013D" w:rsidP="00931729">
            <w:pPr>
              <w:pStyle w:val="NoSpacing"/>
              <w:jc w:val="both"/>
              <w:rPr>
                <w:sz w:val="18"/>
                <w:szCs w:val="18"/>
              </w:rPr>
            </w:pPr>
            <w:r w:rsidRPr="00F911C4">
              <w:rPr>
                <w:sz w:val="18"/>
                <w:szCs w:val="18"/>
              </w:rPr>
              <w:t>7.1.1</w:t>
            </w:r>
          </w:p>
        </w:tc>
        <w:tc>
          <w:tcPr>
            <w:tcW w:w="7716" w:type="dxa"/>
          </w:tcPr>
          <w:p w:rsidR="0088013D" w:rsidRPr="00F911C4" w:rsidRDefault="0088013D" w:rsidP="00931729">
            <w:pPr>
              <w:pStyle w:val="NoSpacing"/>
              <w:jc w:val="both"/>
              <w:rPr>
                <w:color w:val="000000"/>
                <w:sz w:val="18"/>
                <w:szCs w:val="18"/>
              </w:rPr>
            </w:pPr>
            <w:r w:rsidRPr="00F911C4">
              <w:rPr>
                <w:sz w:val="18"/>
                <w:szCs w:val="18"/>
              </w:rPr>
              <w:t>Appropriate governance arrangements are in place to manage the service</w:t>
            </w:r>
          </w:p>
        </w:tc>
      </w:tr>
    </w:tbl>
    <w:p w:rsidR="0088013D" w:rsidRDefault="0088013D" w:rsidP="00931729">
      <w:pPr>
        <w:spacing w:after="0"/>
        <w:jc w:val="both"/>
        <w:rPr>
          <w:rFonts w:cs="Calibri"/>
          <w:b/>
          <w:sz w:val="36"/>
          <w:szCs w:val="32"/>
        </w:rPr>
      </w:pPr>
    </w:p>
    <w:p w:rsidR="0088013D" w:rsidRPr="00DC7CBF" w:rsidRDefault="0088013D" w:rsidP="00931729">
      <w:pPr>
        <w:pStyle w:val="NoSpacing"/>
        <w:jc w:val="both"/>
        <w:rPr>
          <w:b/>
          <w:sz w:val="36"/>
          <w:szCs w:val="36"/>
        </w:rPr>
      </w:pPr>
      <w:r w:rsidRPr="00DC7CBF">
        <w:rPr>
          <w:b/>
          <w:sz w:val="36"/>
          <w:szCs w:val="36"/>
        </w:rPr>
        <w:t>National Regulations</w:t>
      </w:r>
    </w:p>
    <w:tbl>
      <w:tblPr>
        <w:tblpPr w:leftFromText="180" w:rightFromText="180" w:vertAnchor="text" w:horzAnchor="margin" w:tblpY="281"/>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671"/>
        <w:gridCol w:w="841"/>
        <w:gridCol w:w="7504"/>
      </w:tblGrid>
      <w:tr w:rsidR="0088013D" w:rsidRPr="00A21610" w:rsidTr="00942A80">
        <w:tc>
          <w:tcPr>
            <w:tcW w:w="675" w:type="dxa"/>
            <w:vMerge w:val="restart"/>
          </w:tcPr>
          <w:p w:rsidR="0088013D" w:rsidRPr="00F911C4" w:rsidRDefault="0088013D" w:rsidP="00931729">
            <w:pPr>
              <w:pStyle w:val="NoSpacing"/>
              <w:jc w:val="both"/>
              <w:rPr>
                <w:sz w:val="18"/>
                <w:szCs w:val="18"/>
              </w:rPr>
            </w:pPr>
            <w:r w:rsidRPr="00F911C4">
              <w:rPr>
                <w:sz w:val="18"/>
                <w:szCs w:val="18"/>
              </w:rPr>
              <w:t>Regs</w:t>
            </w:r>
          </w:p>
        </w:tc>
        <w:tc>
          <w:tcPr>
            <w:tcW w:w="851" w:type="dxa"/>
          </w:tcPr>
          <w:p w:rsidR="0088013D" w:rsidRPr="0060453F" w:rsidRDefault="0088013D" w:rsidP="00931729">
            <w:pPr>
              <w:pStyle w:val="NoSpacing"/>
              <w:jc w:val="both"/>
              <w:rPr>
                <w:sz w:val="18"/>
                <w:szCs w:val="18"/>
              </w:rPr>
            </w:pPr>
            <w:r w:rsidRPr="0060453F">
              <w:rPr>
                <w:sz w:val="18"/>
                <w:szCs w:val="18"/>
              </w:rPr>
              <w:t>181</w:t>
            </w:r>
          </w:p>
        </w:tc>
        <w:tc>
          <w:tcPr>
            <w:tcW w:w="7716" w:type="dxa"/>
          </w:tcPr>
          <w:p w:rsidR="0088013D" w:rsidRPr="0060453F" w:rsidRDefault="0088013D" w:rsidP="00931729">
            <w:pPr>
              <w:pStyle w:val="NoSpacing"/>
              <w:jc w:val="both"/>
              <w:rPr>
                <w:color w:val="000000"/>
                <w:sz w:val="18"/>
                <w:szCs w:val="18"/>
              </w:rPr>
            </w:pPr>
            <w:r w:rsidRPr="0060453F">
              <w:rPr>
                <w:sz w:val="18"/>
                <w:szCs w:val="18"/>
              </w:rPr>
              <w:t>Confidentiality of records kept by approved provider</w:t>
            </w:r>
          </w:p>
        </w:tc>
      </w:tr>
      <w:tr w:rsidR="0088013D" w:rsidRPr="00A21610" w:rsidTr="00942A80">
        <w:tc>
          <w:tcPr>
            <w:tcW w:w="675" w:type="dxa"/>
            <w:vMerge/>
          </w:tcPr>
          <w:p w:rsidR="0088013D" w:rsidRPr="00F911C4" w:rsidRDefault="0088013D" w:rsidP="00931729">
            <w:pPr>
              <w:pStyle w:val="NoSpacing"/>
              <w:jc w:val="both"/>
              <w:rPr>
                <w:sz w:val="18"/>
                <w:szCs w:val="18"/>
              </w:rPr>
            </w:pPr>
          </w:p>
        </w:tc>
        <w:tc>
          <w:tcPr>
            <w:tcW w:w="851" w:type="dxa"/>
          </w:tcPr>
          <w:p w:rsidR="0088013D" w:rsidRPr="0060453F" w:rsidRDefault="0088013D" w:rsidP="00931729">
            <w:pPr>
              <w:pStyle w:val="NoSpacing"/>
              <w:jc w:val="both"/>
              <w:rPr>
                <w:sz w:val="18"/>
                <w:szCs w:val="18"/>
              </w:rPr>
            </w:pPr>
            <w:r w:rsidRPr="0060453F">
              <w:rPr>
                <w:sz w:val="18"/>
                <w:szCs w:val="18"/>
              </w:rPr>
              <w:t>181-184</w:t>
            </w:r>
          </w:p>
        </w:tc>
        <w:tc>
          <w:tcPr>
            <w:tcW w:w="7716" w:type="dxa"/>
          </w:tcPr>
          <w:p w:rsidR="0088013D" w:rsidRPr="0060453F" w:rsidRDefault="0088013D" w:rsidP="00931729">
            <w:pPr>
              <w:pStyle w:val="NoSpacing"/>
              <w:jc w:val="both"/>
              <w:rPr>
                <w:color w:val="000000"/>
                <w:sz w:val="18"/>
                <w:szCs w:val="18"/>
              </w:rPr>
            </w:pPr>
            <w:r w:rsidRPr="0060453F">
              <w:rPr>
                <w:sz w:val="18"/>
                <w:szCs w:val="18"/>
              </w:rPr>
              <w:t>Confidentiality and storage of records</w:t>
            </w:r>
          </w:p>
        </w:tc>
      </w:tr>
    </w:tbl>
    <w:p w:rsidR="0088013D" w:rsidRPr="00E83AFD" w:rsidRDefault="0088013D" w:rsidP="004C7F43">
      <w:pPr>
        <w:spacing w:after="0"/>
        <w:jc w:val="both"/>
        <w:rPr>
          <w:rFonts w:cs="Calibri"/>
          <w:b/>
          <w:sz w:val="36"/>
          <w:szCs w:val="32"/>
        </w:rPr>
      </w:pPr>
    </w:p>
    <w:p w:rsidR="0088013D" w:rsidRDefault="0088013D" w:rsidP="004C7F43">
      <w:pPr>
        <w:pStyle w:val="NoSpacing"/>
        <w:jc w:val="both"/>
        <w:rPr>
          <w:b/>
          <w:sz w:val="36"/>
          <w:szCs w:val="32"/>
        </w:rPr>
      </w:pPr>
      <w:r w:rsidRPr="00E83AFD">
        <w:rPr>
          <w:b/>
          <w:sz w:val="36"/>
          <w:szCs w:val="32"/>
        </w:rPr>
        <w:t>Aim</w:t>
      </w:r>
    </w:p>
    <w:p w:rsidR="00983EF0" w:rsidRPr="00621782" w:rsidRDefault="00621782" w:rsidP="004C7F43">
      <w:pPr>
        <w:spacing w:before="100" w:beforeAutospacing="1" w:after="0" w:line="336" w:lineRule="atLeast"/>
        <w:jc w:val="both"/>
        <w:rPr>
          <w:b/>
        </w:rPr>
      </w:pPr>
      <w:r w:rsidRPr="00621782">
        <w:rPr>
          <w:b/>
        </w:rPr>
        <w:t>Privacy Statement</w:t>
      </w:r>
    </w:p>
    <w:p w:rsidR="001F11DC" w:rsidRDefault="001F11DC" w:rsidP="004C7F43">
      <w:pPr>
        <w:jc w:val="both"/>
      </w:pPr>
    </w:p>
    <w:p w:rsidR="001E229A" w:rsidRDefault="001F11DC" w:rsidP="004C7F43">
      <w:pPr>
        <w:jc w:val="both"/>
      </w:pPr>
      <w:r>
        <w:t xml:space="preserve">Blue Gum Early Learning and Child Care Centre (Blue Gum) </w:t>
      </w:r>
      <w:del w:id="2" w:author="Blue Gum Early Learning and CCC" w:date="2017-03-10T09:54:00Z">
        <w:r w:rsidR="00D13D5A" w:rsidDel="008E7B22">
          <w:delText xml:space="preserve"> </w:delText>
        </w:r>
      </w:del>
      <w:r w:rsidR="00D13D5A">
        <w:t>recognises that every individual has the right to ensure their personal information is accurate and secure</w:t>
      </w:r>
      <w:r w:rsidR="005015B5">
        <w:t xml:space="preserve">, and only used or disclosed to achieve the outcomes for which it was initially collected. </w:t>
      </w:r>
      <w:r w:rsidR="004B45C0" w:rsidRPr="004B45C0">
        <w:t>Personal information will be managed openly and transparently in a way that protects an individual’s privacy and respects their rights under Australian privacy laws.</w:t>
      </w:r>
      <w:r w:rsidR="004B45C0">
        <w:t xml:space="preserve">  </w:t>
      </w:r>
    </w:p>
    <w:p w:rsidR="001F11DC" w:rsidRDefault="001F11DC" w:rsidP="004C7F43">
      <w:pPr>
        <w:pStyle w:val="NoSpacing"/>
        <w:jc w:val="both"/>
        <w:rPr>
          <w:b/>
        </w:rPr>
      </w:pPr>
      <w:r>
        <w:rPr>
          <w:b/>
        </w:rPr>
        <w:t>Specifically, in the collecting, storing, using and disclosing of personal information, Blue Gum complies with the Australian Privacy Principles as set out in this Privacy and Confidentiality Policy.</w:t>
      </w:r>
    </w:p>
    <w:p w:rsidR="001F11DC" w:rsidRDefault="001F11DC" w:rsidP="004C7F43">
      <w:pPr>
        <w:pStyle w:val="NoSpacing"/>
        <w:jc w:val="both"/>
        <w:rPr>
          <w:b/>
        </w:rPr>
      </w:pPr>
    </w:p>
    <w:p w:rsidR="0088013D" w:rsidRDefault="0088013D" w:rsidP="004C7F43">
      <w:pPr>
        <w:pStyle w:val="NoSpacing"/>
        <w:jc w:val="both"/>
        <w:rPr>
          <w:b/>
          <w:sz w:val="36"/>
          <w:szCs w:val="36"/>
        </w:rPr>
      </w:pPr>
      <w:r w:rsidRPr="0034002D">
        <w:rPr>
          <w:b/>
          <w:sz w:val="36"/>
          <w:szCs w:val="36"/>
        </w:rPr>
        <w:t>Related Policies</w:t>
      </w:r>
    </w:p>
    <w:p w:rsidR="0088013D" w:rsidRPr="003F5892" w:rsidRDefault="0088013D" w:rsidP="004C7F43">
      <w:pPr>
        <w:pStyle w:val="NoSpacing"/>
        <w:numPr>
          <w:ilvl w:val="0"/>
          <w:numId w:val="24"/>
        </w:numPr>
        <w:spacing w:line="336" w:lineRule="atLeast"/>
        <w:jc w:val="both"/>
      </w:pPr>
      <w:r w:rsidRPr="003F5892">
        <w:t>Educator and Management Policy</w:t>
      </w:r>
    </w:p>
    <w:p w:rsidR="0088013D" w:rsidRPr="003F5892" w:rsidRDefault="0088013D" w:rsidP="004C7F43">
      <w:pPr>
        <w:pStyle w:val="NoSpacing"/>
        <w:numPr>
          <w:ilvl w:val="0"/>
          <w:numId w:val="24"/>
        </w:numPr>
        <w:spacing w:line="336" w:lineRule="atLeast"/>
        <w:jc w:val="both"/>
      </w:pPr>
      <w:r w:rsidRPr="003F5892">
        <w:t>Record Keeping and Retention Policy</w:t>
      </w:r>
    </w:p>
    <w:p w:rsidR="0088013D" w:rsidRPr="003F5892" w:rsidRDefault="0088013D" w:rsidP="004C7F43">
      <w:pPr>
        <w:pStyle w:val="NoSpacing"/>
        <w:numPr>
          <w:ilvl w:val="0"/>
          <w:numId w:val="24"/>
        </w:numPr>
        <w:spacing w:line="336" w:lineRule="atLeast"/>
        <w:jc w:val="both"/>
      </w:pPr>
      <w:r w:rsidRPr="003F5892">
        <w:t>Social Media Policy</w:t>
      </w:r>
    </w:p>
    <w:p w:rsidR="0088013D" w:rsidRDefault="0088013D" w:rsidP="004C7F43">
      <w:pPr>
        <w:pStyle w:val="NoSpacing"/>
        <w:jc w:val="both"/>
      </w:pPr>
    </w:p>
    <w:p w:rsidR="00931729" w:rsidRPr="003F5892" w:rsidRDefault="00931729" w:rsidP="004C7F43">
      <w:pPr>
        <w:pStyle w:val="NoSpacing"/>
        <w:jc w:val="both"/>
      </w:pPr>
    </w:p>
    <w:p w:rsidR="004C7F43" w:rsidRDefault="004C7F43" w:rsidP="004C7F43">
      <w:pPr>
        <w:jc w:val="both"/>
        <w:rPr>
          <w:b/>
          <w:sz w:val="36"/>
          <w:szCs w:val="36"/>
        </w:rPr>
      </w:pPr>
    </w:p>
    <w:p w:rsidR="0088013D" w:rsidRPr="0088013D" w:rsidRDefault="0088013D" w:rsidP="004C7F43">
      <w:pPr>
        <w:jc w:val="both"/>
        <w:rPr>
          <w:b/>
          <w:sz w:val="36"/>
          <w:szCs w:val="36"/>
        </w:rPr>
      </w:pPr>
      <w:r w:rsidRPr="0088013D">
        <w:rPr>
          <w:b/>
          <w:sz w:val="36"/>
          <w:szCs w:val="36"/>
        </w:rPr>
        <w:lastRenderedPageBreak/>
        <w:t>Implementation</w:t>
      </w:r>
    </w:p>
    <w:p w:rsidR="00621782" w:rsidRPr="00B43D6C" w:rsidRDefault="00B43D6C" w:rsidP="004C7F43">
      <w:pPr>
        <w:jc w:val="both"/>
      </w:pPr>
      <w:r w:rsidRPr="00B43D6C">
        <w:t xml:space="preserve">Our </w:t>
      </w:r>
      <w:r w:rsidR="00621782" w:rsidRPr="00B43D6C">
        <w:t>Privacy Notice</w:t>
      </w:r>
      <w:r w:rsidRPr="00B43D6C">
        <w:t xml:space="preserve"> and Disclosure Statement are at the end of this Policy. </w:t>
      </w:r>
    </w:p>
    <w:p w:rsidR="00B43D6C" w:rsidRPr="00B43D6C" w:rsidRDefault="001F11DC" w:rsidP="004C7F43">
      <w:pPr>
        <w:jc w:val="both"/>
      </w:pPr>
      <w:r>
        <w:t xml:space="preserve">Blue Gum </w:t>
      </w:r>
      <w:r w:rsidR="00B43D6C">
        <w:t xml:space="preserve">practices </w:t>
      </w:r>
      <w:r w:rsidR="001E229A">
        <w:t>are consistent</w:t>
      </w:r>
      <w:r w:rsidR="00B43D6C">
        <w:t xml:space="preserve"> with the </w:t>
      </w:r>
      <w:r w:rsidR="001E229A">
        <w:t>Australian Privacy Principles</w:t>
      </w:r>
      <w:r w:rsidR="00B43D6C">
        <w:t>.</w:t>
      </w:r>
    </w:p>
    <w:p w:rsidR="009962C3" w:rsidRDefault="001E229A" w:rsidP="004C7F43">
      <w:pPr>
        <w:spacing w:after="0"/>
        <w:jc w:val="both"/>
        <w:rPr>
          <w:b/>
        </w:rPr>
      </w:pPr>
      <w:r>
        <w:rPr>
          <w:b/>
        </w:rPr>
        <w:t>C</w:t>
      </w:r>
      <w:r w:rsidR="009962C3" w:rsidRPr="009962C3">
        <w:rPr>
          <w:b/>
        </w:rPr>
        <w:t>ollection of personal information</w:t>
      </w:r>
    </w:p>
    <w:p w:rsidR="00931729" w:rsidRDefault="00931729" w:rsidP="00931729">
      <w:pPr>
        <w:autoSpaceDE w:val="0"/>
        <w:autoSpaceDN w:val="0"/>
        <w:adjustRightInd w:val="0"/>
        <w:spacing w:after="0" w:line="240" w:lineRule="auto"/>
      </w:pPr>
      <w:r w:rsidRPr="004C7F43">
        <w:t>Personal Information is defined in</w:t>
      </w:r>
      <w:r>
        <w:t xml:space="preserve"> t</w:t>
      </w:r>
      <w:r w:rsidRPr="004C7F43">
        <w:t xml:space="preserve">he Privacy Act 1984 </w:t>
      </w:r>
      <w:r w:rsidRPr="00931729">
        <w:t>as</w:t>
      </w:r>
      <w:r>
        <w:t xml:space="preserve"> </w:t>
      </w:r>
      <w:r w:rsidRPr="004C7F43">
        <w:t>information or an opinion about an identifiable individual, or</w:t>
      </w:r>
      <w:r>
        <w:t xml:space="preserve"> </w:t>
      </w:r>
      <w:r w:rsidRPr="004C7F43">
        <w:t>an individual who is reasonably identifiable:</w:t>
      </w:r>
    </w:p>
    <w:p w:rsidR="00931729" w:rsidRPr="004C7F43" w:rsidRDefault="00931729" w:rsidP="00931729">
      <w:pPr>
        <w:autoSpaceDE w:val="0"/>
        <w:autoSpaceDN w:val="0"/>
        <w:adjustRightInd w:val="0"/>
        <w:spacing w:after="0" w:line="240" w:lineRule="auto"/>
      </w:pPr>
    </w:p>
    <w:p w:rsidR="00931729" w:rsidRPr="004C7F43" w:rsidRDefault="00931729" w:rsidP="00931729">
      <w:pPr>
        <w:autoSpaceDE w:val="0"/>
        <w:autoSpaceDN w:val="0"/>
        <w:adjustRightInd w:val="0"/>
        <w:spacing w:after="0" w:line="240" w:lineRule="auto"/>
      </w:pPr>
      <w:r w:rsidRPr="004C7F43">
        <w:t>•</w:t>
      </w:r>
      <w:r>
        <w:t>w</w:t>
      </w:r>
      <w:r w:rsidRPr="004C7F43">
        <w:t>hether the information or opinion is true or not; and</w:t>
      </w:r>
    </w:p>
    <w:p w:rsidR="00931729" w:rsidRPr="004C7F43" w:rsidRDefault="00931729" w:rsidP="004C7F43">
      <w:pPr>
        <w:pStyle w:val="NoSpacing"/>
        <w:spacing w:line="276" w:lineRule="auto"/>
        <w:jc w:val="both"/>
        <w:rPr>
          <w:rFonts w:eastAsia="Times New Roman"/>
        </w:rPr>
      </w:pPr>
      <w:r w:rsidRPr="004C7F43">
        <w:rPr>
          <w:rFonts w:eastAsia="Times New Roman"/>
        </w:rPr>
        <w:t>•</w:t>
      </w:r>
      <w:r>
        <w:rPr>
          <w:rFonts w:eastAsia="Times New Roman"/>
        </w:rPr>
        <w:t>w</w:t>
      </w:r>
      <w:r w:rsidRPr="004C7F43">
        <w:rPr>
          <w:rFonts w:eastAsia="Times New Roman"/>
        </w:rPr>
        <w:t>hether the information or opinion is recorded in a material form or not.</w:t>
      </w:r>
    </w:p>
    <w:p w:rsidR="00931729" w:rsidRDefault="00931729" w:rsidP="004C7F43">
      <w:pPr>
        <w:pStyle w:val="NoSpacing"/>
        <w:spacing w:line="276" w:lineRule="auto"/>
        <w:jc w:val="both"/>
        <w:rPr>
          <w:rFonts w:ascii="Times New Roman" w:hAnsi="Times New Roman"/>
          <w:sz w:val="25"/>
          <w:szCs w:val="25"/>
        </w:rPr>
      </w:pPr>
    </w:p>
    <w:p w:rsidR="00956EF3" w:rsidRPr="001E229A" w:rsidRDefault="00931729" w:rsidP="004C7F43">
      <w:pPr>
        <w:pStyle w:val="NoSpacing"/>
        <w:spacing w:line="276" w:lineRule="auto"/>
        <w:jc w:val="both"/>
        <w:rPr>
          <w:rFonts w:eastAsia="Times New Roman"/>
        </w:rPr>
      </w:pPr>
      <w:r w:rsidRPr="004C7F43">
        <w:rPr>
          <w:rFonts w:eastAsia="Times New Roman"/>
        </w:rPr>
        <w:t>Blue Gum collects</w:t>
      </w:r>
      <w:r w:rsidR="00CA5161" w:rsidRPr="001E229A">
        <w:rPr>
          <w:rFonts w:eastAsia="Times New Roman"/>
        </w:rPr>
        <w:t xml:space="preserve"> personal information </w:t>
      </w:r>
      <w:r w:rsidR="0065129B">
        <w:rPr>
          <w:rFonts w:eastAsia="Times New Roman"/>
        </w:rPr>
        <w:t>if it</w:t>
      </w:r>
      <w:r w:rsidR="00CA5161" w:rsidRPr="001E229A">
        <w:rPr>
          <w:rFonts w:eastAsia="Times New Roman"/>
        </w:rPr>
        <w:t xml:space="preserve"> is necessary for us to carry out Service operations or to comply with our legal obligations. </w:t>
      </w:r>
      <w:r w:rsidR="00495B0F" w:rsidRPr="001E229A">
        <w:rPr>
          <w:rFonts w:eastAsia="Times New Roman"/>
        </w:rPr>
        <w:t xml:space="preserve"> This </w:t>
      </w:r>
      <w:r w:rsidR="006024AF" w:rsidRPr="001E229A">
        <w:rPr>
          <w:rFonts w:eastAsia="Times New Roman"/>
        </w:rPr>
        <w:t xml:space="preserve">includes </w:t>
      </w:r>
      <w:r w:rsidR="00495B0F" w:rsidRPr="001E229A">
        <w:rPr>
          <w:rFonts w:eastAsia="Times New Roman"/>
        </w:rPr>
        <w:t>info</w:t>
      </w:r>
      <w:r w:rsidR="00570C7B" w:rsidRPr="001E229A">
        <w:rPr>
          <w:rFonts w:eastAsia="Times New Roman"/>
        </w:rPr>
        <w:t>r</w:t>
      </w:r>
      <w:r w:rsidR="00495B0F" w:rsidRPr="001E229A">
        <w:rPr>
          <w:rFonts w:eastAsia="Times New Roman"/>
        </w:rPr>
        <w:t>mation</w:t>
      </w:r>
      <w:r w:rsidR="006024AF" w:rsidRPr="001E229A">
        <w:rPr>
          <w:rFonts w:eastAsia="Times New Roman"/>
        </w:rPr>
        <w:t xml:space="preserve"> required to comply with the National Education and Care Law and Regulations</w:t>
      </w:r>
      <w:r w:rsidR="00956EF3" w:rsidRPr="001E229A">
        <w:rPr>
          <w:rFonts w:eastAsia="Times New Roman"/>
        </w:rPr>
        <w:t xml:space="preserve"> and to</w:t>
      </w:r>
      <w:r w:rsidR="006024AF" w:rsidRPr="001E229A">
        <w:rPr>
          <w:rFonts w:eastAsia="Times New Roman"/>
        </w:rPr>
        <w:t xml:space="preserve"> </w:t>
      </w:r>
      <w:r w:rsidR="00956EF3" w:rsidRPr="001E229A">
        <w:rPr>
          <w:rFonts w:eastAsia="Times New Roman"/>
        </w:rPr>
        <w:t>promote</w:t>
      </w:r>
      <w:r w:rsidR="006024AF" w:rsidRPr="001E229A">
        <w:rPr>
          <w:rFonts w:eastAsia="Times New Roman"/>
        </w:rPr>
        <w:t xml:space="preserve"> learning under the Early Years Learning Framework. Information may also be collected to comply with other Laws including State or Territory Health Laws. </w:t>
      </w:r>
    </w:p>
    <w:p w:rsidR="00495B0F" w:rsidRPr="001E229A" w:rsidRDefault="00495B0F" w:rsidP="004C7F43">
      <w:pPr>
        <w:pStyle w:val="NoSpacing"/>
        <w:jc w:val="both"/>
        <w:rPr>
          <w:rFonts w:eastAsia="Times New Roman"/>
        </w:rPr>
      </w:pPr>
    </w:p>
    <w:p w:rsidR="00495B0F" w:rsidRDefault="00997030" w:rsidP="004C7F43">
      <w:pPr>
        <w:pStyle w:val="NoSpacing"/>
        <w:spacing w:line="276" w:lineRule="auto"/>
        <w:jc w:val="both"/>
      </w:pPr>
      <w:r>
        <w:t xml:space="preserve">During the enrolment process the </w:t>
      </w:r>
      <w:r w:rsidRPr="00370C49">
        <w:t>Nominated Supervisor</w:t>
      </w:r>
      <w:r>
        <w:t xml:space="preserve"> will</w:t>
      </w:r>
      <w:r w:rsidR="00495B0F">
        <w:t>:</w:t>
      </w:r>
    </w:p>
    <w:p w:rsidR="001F11DC" w:rsidRDefault="00997030" w:rsidP="004C7F43">
      <w:pPr>
        <w:pStyle w:val="NoSpacing"/>
        <w:numPr>
          <w:ilvl w:val="0"/>
          <w:numId w:val="23"/>
        </w:numPr>
        <w:spacing w:line="276" w:lineRule="auto"/>
        <w:jc w:val="both"/>
      </w:pPr>
      <w:r>
        <w:t>explain what personal information we need to collect, why we need to collect it, whether the information is required or authorised by Law</w:t>
      </w:r>
      <w:r w:rsidR="001F11DC">
        <w:t>; and</w:t>
      </w:r>
    </w:p>
    <w:p w:rsidR="001F11DC" w:rsidRDefault="001F11DC" w:rsidP="004C7F43">
      <w:pPr>
        <w:pStyle w:val="NoSpacing"/>
        <w:numPr>
          <w:ilvl w:val="0"/>
          <w:numId w:val="23"/>
        </w:numPr>
        <w:spacing w:line="276" w:lineRule="auto"/>
        <w:jc w:val="both"/>
      </w:pPr>
      <w:r>
        <w:t xml:space="preserve">explain how an individual can complain if they believe their privacy has been breached; and </w:t>
      </w:r>
    </w:p>
    <w:p w:rsidR="001F11DC" w:rsidRDefault="001F11DC" w:rsidP="004C7F43">
      <w:pPr>
        <w:pStyle w:val="NoSpacing"/>
        <w:numPr>
          <w:ilvl w:val="0"/>
          <w:numId w:val="23"/>
        </w:numPr>
        <w:spacing w:line="276" w:lineRule="auto"/>
        <w:jc w:val="both"/>
      </w:pPr>
      <w:proofErr w:type="gramStart"/>
      <w:r>
        <w:t>whether</w:t>
      </w:r>
      <w:proofErr w:type="gramEnd"/>
      <w:r>
        <w:t xml:space="preserve"> the entity is likely to disclose personal information to overseas recipients.</w:t>
      </w:r>
    </w:p>
    <w:p w:rsidR="00FA2C6A" w:rsidRDefault="00FA2C6A" w:rsidP="004C7F43">
      <w:pPr>
        <w:spacing w:after="0" w:line="336" w:lineRule="atLeast"/>
        <w:ind w:left="45"/>
        <w:jc w:val="both"/>
      </w:pPr>
    </w:p>
    <w:p w:rsidR="00FA2C6A" w:rsidRPr="004C7F43" w:rsidRDefault="00FA2C6A" w:rsidP="004C7F43">
      <w:pPr>
        <w:spacing w:after="0" w:line="336" w:lineRule="atLeast"/>
        <w:ind w:left="45"/>
        <w:jc w:val="both"/>
        <w:rPr>
          <w:b/>
        </w:rPr>
      </w:pPr>
      <w:r w:rsidRPr="004C7F43">
        <w:rPr>
          <w:b/>
        </w:rPr>
        <w:t>What type of personal information may be collected?</w:t>
      </w:r>
    </w:p>
    <w:p w:rsidR="00FA2C6A" w:rsidRDefault="00FA2C6A" w:rsidP="004C7F43">
      <w:pPr>
        <w:spacing w:after="0" w:line="336" w:lineRule="atLeast"/>
        <w:ind w:left="45"/>
        <w:jc w:val="both"/>
      </w:pPr>
    </w:p>
    <w:p w:rsidR="00AF37C7" w:rsidRDefault="00495B0F" w:rsidP="004C7F43">
      <w:pPr>
        <w:spacing w:after="0" w:line="336" w:lineRule="atLeast"/>
        <w:ind w:left="45"/>
        <w:jc w:val="both"/>
      </w:pPr>
      <w:r>
        <w:t xml:space="preserve">Personal </w:t>
      </w:r>
      <w:r w:rsidRPr="00956EF3">
        <w:t xml:space="preserve"> information includes name, address, </w:t>
      </w:r>
      <w:r>
        <w:t xml:space="preserve">date of birth, gender, </w:t>
      </w:r>
      <w:r w:rsidRPr="00956EF3">
        <w:t xml:space="preserve">family contact details, </w:t>
      </w:r>
      <w:r>
        <w:t xml:space="preserve">emergency contact details, </w:t>
      </w:r>
      <w:r w:rsidR="00AC6EEC" w:rsidRPr="004B45C0">
        <w:t xml:space="preserve">authorised nominee details, </w:t>
      </w:r>
      <w:r w:rsidRPr="004B45C0">
        <w:t>parents’</w:t>
      </w:r>
      <w:r>
        <w:t xml:space="preserve"> occupations, </w:t>
      </w:r>
      <w:r w:rsidRPr="00956EF3">
        <w:t xml:space="preserve">cultural background, home language, </w:t>
      </w:r>
      <w:r>
        <w:t xml:space="preserve">religious beliefs, payment details, child care benefit information, </w:t>
      </w:r>
      <w:r w:rsidRPr="00956EF3">
        <w:t>immunisation records, medical information</w:t>
      </w:r>
      <w:r w:rsidR="00AC6EEC">
        <w:t xml:space="preserve">, </w:t>
      </w:r>
      <w:r w:rsidRPr="00956EF3">
        <w:t xml:space="preserve">medical management plans, </w:t>
      </w:r>
      <w:r>
        <w:t xml:space="preserve">photos of children and family members </w:t>
      </w:r>
      <w:r w:rsidRPr="00956EF3">
        <w:t xml:space="preserve">and </w:t>
      </w:r>
      <w:r>
        <w:t>information about children’s strengths, interests, preferences and needs, including special needs</w:t>
      </w:r>
      <w:r w:rsidRPr="00956EF3">
        <w:t>.</w:t>
      </w:r>
      <w:r>
        <w:t xml:space="preserve">  </w:t>
      </w:r>
      <w:r w:rsidR="005B3CD0">
        <w:t>Personal information also includes “government related</w:t>
      </w:r>
      <w:r w:rsidR="005B3CD0" w:rsidRPr="00780F33">
        <w:t xml:space="preserve"> identifier</w:t>
      </w:r>
      <w:r w:rsidR="005B3CD0">
        <w:t xml:space="preserve">s” like Medicare numbers and CCB </w:t>
      </w:r>
      <w:r w:rsidR="005B3CD0" w:rsidRPr="004B45C0">
        <w:t>references.</w:t>
      </w:r>
      <w:r w:rsidR="005B3CD0">
        <w:t xml:space="preserve">  </w:t>
      </w:r>
    </w:p>
    <w:p w:rsidR="00570C7B" w:rsidRDefault="00570C7B" w:rsidP="004C7F43">
      <w:pPr>
        <w:spacing w:after="0"/>
        <w:jc w:val="both"/>
      </w:pPr>
    </w:p>
    <w:p w:rsidR="00FA2C6A" w:rsidRPr="004C7F43" w:rsidRDefault="00FA2C6A" w:rsidP="004C7F43">
      <w:pPr>
        <w:spacing w:after="0"/>
        <w:jc w:val="both"/>
        <w:rPr>
          <w:b/>
        </w:rPr>
      </w:pPr>
      <w:r w:rsidRPr="004C7F43">
        <w:rPr>
          <w:b/>
        </w:rPr>
        <w:t>How may personal information be collected?</w:t>
      </w:r>
    </w:p>
    <w:p w:rsidR="00FA2C6A" w:rsidRDefault="00FA2C6A" w:rsidP="004C7F43">
      <w:pPr>
        <w:spacing w:after="0"/>
        <w:jc w:val="both"/>
      </w:pPr>
    </w:p>
    <w:p w:rsidR="00FA2C6A" w:rsidRDefault="0095342A" w:rsidP="004C7F43">
      <w:pPr>
        <w:jc w:val="both"/>
      </w:pPr>
      <w:r>
        <w:t xml:space="preserve">Blue Gum </w:t>
      </w:r>
      <w:r w:rsidR="00AC6EEC">
        <w:t>usually collect</w:t>
      </w:r>
      <w:r w:rsidR="00FA2C6A">
        <w:t>s</w:t>
      </w:r>
      <w:r w:rsidR="00AC6EEC">
        <w:t xml:space="preserve"> personal information directly from a parent or guardian either in writing or verbally, for example during enrolment, when completing waiting list applications, or as we establish a partnership with families in caring for and educating a child. </w:t>
      </w:r>
    </w:p>
    <w:p w:rsidR="00AC6EEC" w:rsidRDefault="0065129B" w:rsidP="004C7F43">
      <w:pPr>
        <w:jc w:val="both"/>
      </w:pPr>
      <w:r>
        <w:t>W</w:t>
      </w:r>
      <w:r w:rsidR="00AC6EEC">
        <w:t xml:space="preserve">e may also collect information through </w:t>
      </w:r>
      <w:r w:rsidR="00AC6EEC" w:rsidRPr="005E3FAC">
        <w:t>our website, social media page</w:t>
      </w:r>
      <w:r w:rsidR="00AC6EEC">
        <w:t xml:space="preserve">, </w:t>
      </w:r>
      <w:r>
        <w:t xml:space="preserve">Family Law </w:t>
      </w:r>
      <w:r w:rsidR="00AC6EEC">
        <w:t>court orders</w:t>
      </w:r>
      <w:r>
        <w:t xml:space="preserve"> or agreements</w:t>
      </w:r>
      <w:r w:rsidR="00AC6EEC">
        <w:t>, special needs agencies</w:t>
      </w:r>
      <w:r w:rsidR="008F78D4">
        <w:t xml:space="preserve"> </w:t>
      </w:r>
      <w:r w:rsidR="008F78D4" w:rsidRPr="008F78D4">
        <w:t>and</w:t>
      </w:r>
      <w:r w:rsidR="00AC6EEC" w:rsidRPr="008F78D4">
        <w:t xml:space="preserve"> </w:t>
      </w:r>
      <w:r w:rsidR="000769A6" w:rsidRPr="008F78D4">
        <w:t>training courses</w:t>
      </w:r>
      <w:r w:rsidR="00AC6EEC" w:rsidRPr="008F78D4">
        <w:t>.</w:t>
      </w:r>
    </w:p>
    <w:p w:rsidR="001E229A" w:rsidRDefault="0065129B" w:rsidP="004C7F43">
      <w:pPr>
        <w:spacing w:after="100" w:afterAutospacing="1" w:line="336" w:lineRule="atLeast"/>
        <w:jc w:val="both"/>
        <w:rPr>
          <w:rFonts w:ascii="Verdana" w:hAnsi="Verdana"/>
          <w:color w:val="000000"/>
          <w:sz w:val="18"/>
          <w:szCs w:val="18"/>
        </w:rPr>
      </w:pPr>
      <w:r>
        <w:t xml:space="preserve">We may occasionally </w:t>
      </w:r>
      <w:r w:rsidR="000769A6">
        <w:t>request</w:t>
      </w:r>
      <w:r>
        <w:t xml:space="preserve"> information </w:t>
      </w:r>
      <w:r w:rsidR="00091FB1">
        <w:t xml:space="preserve">from other organisations </w:t>
      </w:r>
      <w:r>
        <w:t xml:space="preserve">which you would reasonably agree is necessary for us to educate and care for a child. </w:t>
      </w:r>
      <w:r w:rsidR="001E229A">
        <w:t>For example</w:t>
      </w:r>
      <w:r w:rsidR="000769A6">
        <w:t xml:space="preserve">, </w:t>
      </w:r>
      <w:r w:rsidR="001E229A">
        <w:t xml:space="preserve">we </w:t>
      </w:r>
      <w:r w:rsidR="000769A6">
        <w:t xml:space="preserve">may </w:t>
      </w:r>
      <w:r w:rsidR="001E229A">
        <w:t xml:space="preserve">request a copy of </w:t>
      </w:r>
      <w:r w:rsidR="000769A6">
        <w:t>a</w:t>
      </w:r>
      <w:r w:rsidR="001E229A">
        <w:t xml:space="preserve"> child’s immunisation records</w:t>
      </w:r>
      <w:r w:rsidR="000769A6">
        <w:t xml:space="preserve"> where they are transferring to us </w:t>
      </w:r>
      <w:r w:rsidR="001E229A">
        <w:t xml:space="preserve">from </w:t>
      </w:r>
      <w:r w:rsidR="000769A6">
        <w:t>an</w:t>
      </w:r>
      <w:r w:rsidR="001E229A">
        <w:t xml:space="preserve">other Service, or where we </w:t>
      </w:r>
      <w:r w:rsidR="001E229A">
        <w:lastRenderedPageBreak/>
        <w:t xml:space="preserve">request information about a child from a special needs educator </w:t>
      </w:r>
      <w:r w:rsidR="000769A6">
        <w:t>or organisation</w:t>
      </w:r>
      <w:r w:rsidR="001E229A">
        <w:t>.  We will not request information without obtaining the consent of the individual (or parent) concerned.</w:t>
      </w:r>
      <w:r w:rsidR="001E229A" w:rsidRPr="00EC21AE">
        <w:rPr>
          <w:rFonts w:ascii="Verdana" w:hAnsi="Verdana"/>
          <w:color w:val="000000"/>
          <w:sz w:val="18"/>
          <w:szCs w:val="18"/>
        </w:rPr>
        <w:t xml:space="preserve"> </w:t>
      </w:r>
    </w:p>
    <w:p w:rsidR="00196958" w:rsidRDefault="00261A5B" w:rsidP="004C7F43">
      <w:pPr>
        <w:spacing w:after="100" w:afterAutospacing="1" w:line="336" w:lineRule="atLeast"/>
        <w:jc w:val="both"/>
      </w:pPr>
      <w:r>
        <w:t xml:space="preserve">In most cases, if we are unable to </w:t>
      </w:r>
      <w:r w:rsidR="00621782">
        <w:t>collect</w:t>
      </w:r>
      <w:r>
        <w:t xml:space="preserve"> relevant personal information, we will be unable to enrol a child at the Service. </w:t>
      </w:r>
      <w:r w:rsidR="00BB2EEC">
        <w:t xml:space="preserve"> </w:t>
      </w:r>
    </w:p>
    <w:p w:rsidR="00FA2C6A" w:rsidRDefault="00526266" w:rsidP="004C7F43">
      <w:pPr>
        <w:spacing w:after="0"/>
        <w:jc w:val="both"/>
      </w:pPr>
      <w:r>
        <w:t xml:space="preserve">The </w:t>
      </w:r>
      <w:r w:rsidRPr="005E3FAC">
        <w:t>Nominated Supervisor</w:t>
      </w:r>
      <w:r>
        <w:t xml:space="preserve"> will advise individuals about any unsolicited personal information we receive from other organisations </w:t>
      </w:r>
      <w:r w:rsidR="000E3704">
        <w:t>and</w:t>
      </w:r>
      <w:r>
        <w:t xml:space="preserve"> </w:t>
      </w:r>
      <w:r w:rsidR="000E3704">
        <w:t>keep</w:t>
      </w:r>
      <w:r>
        <w:t xml:space="preserve"> because it is directly related to our functions and activities (unless we are advised not to by a Government authority).  </w:t>
      </w:r>
    </w:p>
    <w:p w:rsidR="00FA2C6A" w:rsidRDefault="00FA2C6A" w:rsidP="004C7F43">
      <w:pPr>
        <w:spacing w:after="0"/>
        <w:jc w:val="both"/>
      </w:pPr>
    </w:p>
    <w:p w:rsidR="001E229A" w:rsidRDefault="001E229A" w:rsidP="004C7F43">
      <w:pPr>
        <w:spacing w:after="0"/>
        <w:jc w:val="both"/>
      </w:pPr>
      <w:r>
        <w:t xml:space="preserve">The </w:t>
      </w:r>
      <w:r w:rsidRPr="005E3FAC">
        <w:t>Nominated Supervisor</w:t>
      </w:r>
      <w:r>
        <w:t xml:space="preserve"> will destroy any unsolicited personal information that is not directly related to our </w:t>
      </w:r>
      <w:r w:rsidR="00526266">
        <w:t>Service operations</w:t>
      </w:r>
      <w:r>
        <w:t xml:space="preserve"> unless </w:t>
      </w:r>
      <w:r w:rsidR="00601E63">
        <w:t>it</w:t>
      </w:r>
      <w:r>
        <w:t xml:space="preserve"> adversely impacts the health, safety and wellbeing of a child or children at the service.  If this happens the </w:t>
      </w:r>
      <w:r w:rsidRPr="005E3FAC">
        <w:t>Nominated Supervisor</w:t>
      </w:r>
      <w:r>
        <w:t xml:space="preserve"> will contact the appropriate Government authorities and take action as directed while </w:t>
      </w:r>
      <w:r w:rsidRPr="00196958">
        <w:t xml:space="preserve">protecting the confidentiality of the individuals </w:t>
      </w:r>
      <w:r w:rsidR="00601E63">
        <w:t>concerned</w:t>
      </w:r>
      <w:r w:rsidRPr="00196958">
        <w:t>.</w:t>
      </w:r>
      <w:r>
        <w:t xml:space="preserve"> </w:t>
      </w:r>
    </w:p>
    <w:p w:rsidR="00AD1944" w:rsidRDefault="00AD1944" w:rsidP="004C7F43">
      <w:pPr>
        <w:spacing w:after="0"/>
        <w:jc w:val="both"/>
        <w:rPr>
          <w:b/>
        </w:rPr>
      </w:pPr>
      <w:r>
        <w:rPr>
          <w:b/>
        </w:rPr>
        <w:t>Use or d</w:t>
      </w:r>
      <w:r w:rsidRPr="00AD1944">
        <w:rPr>
          <w:b/>
        </w:rPr>
        <w:t>isclosure of personal information</w:t>
      </w:r>
    </w:p>
    <w:p w:rsidR="00FA2C6A" w:rsidRPr="00AD1944" w:rsidRDefault="00FA2C6A" w:rsidP="004C7F43">
      <w:pPr>
        <w:spacing w:after="0"/>
        <w:jc w:val="both"/>
        <w:rPr>
          <w:b/>
        </w:rPr>
      </w:pPr>
    </w:p>
    <w:p w:rsidR="002B3D25" w:rsidRDefault="002B3D25" w:rsidP="004C7F43">
      <w:pPr>
        <w:jc w:val="both"/>
      </w:pPr>
      <w:r>
        <w:t xml:space="preserve">We will not use personal information for any purpose that is not reasonably needed for the proper or effective operation of </w:t>
      </w:r>
      <w:r w:rsidR="0095342A">
        <w:t>Blue Gum services</w:t>
      </w:r>
      <w:r>
        <w:t xml:space="preserve">. </w:t>
      </w:r>
      <w:r w:rsidRPr="00CE6BA6">
        <w:t xml:space="preserve">Personal information may be accessed by and exchanged with staff educating and caring for a child or by </w:t>
      </w:r>
      <w:r>
        <w:t xml:space="preserve">administrative </w:t>
      </w:r>
      <w:r w:rsidRPr="00CE6BA6">
        <w:t>staff.</w:t>
      </w:r>
    </w:p>
    <w:p w:rsidR="002B3D25" w:rsidRDefault="002B3D25" w:rsidP="008843B1">
      <w:pPr>
        <w:spacing w:after="0"/>
        <w:jc w:val="both"/>
      </w:pPr>
      <w:r>
        <w:t xml:space="preserve">We do not disclose your </w:t>
      </w:r>
      <w:r w:rsidRPr="00FD509A">
        <w:t xml:space="preserve">personal information </w:t>
      </w:r>
      <w:r>
        <w:t xml:space="preserve">to others unless you would have reasonably expected us to do this or we have your consent. For example, </w:t>
      </w:r>
      <w:r w:rsidRPr="00CE6BA6">
        <w:t xml:space="preserve">personal information may be </w:t>
      </w:r>
      <w:r>
        <w:t>disclosed to:</w:t>
      </w:r>
    </w:p>
    <w:p w:rsidR="00FA2C6A" w:rsidRDefault="00FA2C6A" w:rsidP="00931729">
      <w:pPr>
        <w:spacing w:after="0"/>
        <w:jc w:val="both"/>
      </w:pPr>
    </w:p>
    <w:p w:rsidR="002B3D25" w:rsidRDefault="002B3D25" w:rsidP="004C7F43">
      <w:pPr>
        <w:pStyle w:val="ListParagraph"/>
        <w:numPr>
          <w:ilvl w:val="0"/>
          <w:numId w:val="20"/>
        </w:numPr>
        <w:jc w:val="both"/>
      </w:pPr>
      <w:r>
        <w:t>emergency service personnel so they can provide medical treatment in an emergency</w:t>
      </w:r>
    </w:p>
    <w:p w:rsidR="002B3D25" w:rsidRDefault="002B3D25" w:rsidP="004C7F43">
      <w:pPr>
        <w:pStyle w:val="ListParagraph"/>
        <w:numPr>
          <w:ilvl w:val="0"/>
          <w:numId w:val="20"/>
        </w:numPr>
        <w:jc w:val="both"/>
      </w:pPr>
      <w:r>
        <w:t>special needs educators or inclusion support agencies</w:t>
      </w:r>
    </w:p>
    <w:p w:rsidR="002B3D25" w:rsidRDefault="002B3D25" w:rsidP="004C7F43">
      <w:pPr>
        <w:pStyle w:val="ListParagraph"/>
        <w:numPr>
          <w:ilvl w:val="0"/>
          <w:numId w:val="20"/>
        </w:numPr>
        <w:jc w:val="both"/>
      </w:pPr>
      <w:r>
        <w:t>volunteers, trainees and work experience students (with consent)</w:t>
      </w:r>
    </w:p>
    <w:p w:rsidR="002B3D25" w:rsidRDefault="002B3D25" w:rsidP="004C7F43">
      <w:pPr>
        <w:pStyle w:val="ListParagraph"/>
        <w:numPr>
          <w:ilvl w:val="0"/>
          <w:numId w:val="20"/>
        </w:numPr>
        <w:jc w:val="both"/>
      </w:pPr>
      <w:r>
        <w:t xml:space="preserve">trainers or presenters if children participate in special learning activities </w:t>
      </w:r>
    </w:p>
    <w:p w:rsidR="002B3D25" w:rsidRPr="005E3FAC" w:rsidRDefault="002B3D25" w:rsidP="004C7F43">
      <w:pPr>
        <w:pStyle w:val="ListParagraph"/>
        <w:numPr>
          <w:ilvl w:val="0"/>
          <w:numId w:val="20"/>
        </w:numPr>
        <w:jc w:val="both"/>
      </w:pPr>
      <w:r w:rsidRPr="005E3FAC">
        <w:t>organisations related to the Service (eg other Services)</w:t>
      </w:r>
    </w:p>
    <w:p w:rsidR="002B3D25" w:rsidRDefault="002B3D25" w:rsidP="004C7F43">
      <w:pPr>
        <w:pStyle w:val="ListParagraph"/>
        <w:numPr>
          <w:ilvl w:val="0"/>
          <w:numId w:val="20"/>
        </w:numPr>
        <w:spacing w:before="100" w:beforeAutospacing="1" w:after="100" w:afterAutospacing="1" w:line="336" w:lineRule="atLeast"/>
        <w:jc w:val="both"/>
      </w:pPr>
      <w:proofErr w:type="gramStart"/>
      <w:r w:rsidRPr="0014691D">
        <w:t>another</w:t>
      </w:r>
      <w:proofErr w:type="gramEnd"/>
      <w:r w:rsidRPr="0014691D">
        <w:t xml:space="preserve"> Service to which a child is transferring</w:t>
      </w:r>
      <w:r w:rsidRPr="00942A80">
        <w:t xml:space="preserve"> </w:t>
      </w:r>
      <w:r>
        <w:t xml:space="preserve">where </w:t>
      </w:r>
      <w:r w:rsidRPr="0014691D">
        <w:t>you have consented to the transfer</w:t>
      </w:r>
      <w:r>
        <w:t>.</w:t>
      </w:r>
      <w:r w:rsidRPr="0014691D">
        <w:t xml:space="preserve"> </w:t>
      </w:r>
    </w:p>
    <w:p w:rsidR="002B3D25" w:rsidRPr="0014691D" w:rsidRDefault="002B3D25" w:rsidP="004C7F43">
      <w:pPr>
        <w:pStyle w:val="ListParagraph"/>
        <w:numPr>
          <w:ilvl w:val="0"/>
          <w:numId w:val="20"/>
        </w:numPr>
        <w:spacing w:before="100" w:beforeAutospacing="1" w:after="0" w:line="336" w:lineRule="atLeast"/>
        <w:jc w:val="both"/>
      </w:pPr>
      <w:proofErr w:type="gramStart"/>
      <w:r w:rsidRPr="0014691D">
        <w:t>the</w:t>
      </w:r>
      <w:proofErr w:type="gramEnd"/>
      <w:r w:rsidRPr="0014691D">
        <w:t xml:space="preserve"> new operator of the Service</w:t>
      </w:r>
      <w:r w:rsidRPr="00942A80">
        <w:t xml:space="preserve"> </w:t>
      </w:r>
      <w:r>
        <w:t xml:space="preserve">if </w:t>
      </w:r>
      <w:r w:rsidRPr="0014691D">
        <w:t xml:space="preserve">we sell our business and </w:t>
      </w:r>
      <w:r>
        <w:t>you have</w:t>
      </w:r>
      <w:r w:rsidRPr="0014691D">
        <w:t xml:space="preserve"> consented to the transfer of enrolment and other documents listed in Regulation 177 of the National Education and Care Regulations</w:t>
      </w:r>
      <w:r>
        <w:t>.</w:t>
      </w:r>
      <w:r w:rsidRPr="0014691D">
        <w:t xml:space="preserve"> </w:t>
      </w:r>
    </w:p>
    <w:p w:rsidR="002B3D25" w:rsidRDefault="002B3D25" w:rsidP="004C7F43">
      <w:pPr>
        <w:pStyle w:val="ListParagraph"/>
        <w:ind w:left="360"/>
        <w:jc w:val="both"/>
      </w:pPr>
    </w:p>
    <w:p w:rsidR="002B3D25" w:rsidRDefault="002B3D25" w:rsidP="004C7F43">
      <w:pPr>
        <w:pStyle w:val="NoSpacing"/>
        <w:spacing w:line="276" w:lineRule="auto"/>
        <w:jc w:val="both"/>
        <w:rPr>
          <w:shd w:val="clear" w:color="auto" w:fill="FFFFFF"/>
        </w:rPr>
      </w:pPr>
      <w:r w:rsidRPr="006C5C8D">
        <w:rPr>
          <w:shd w:val="clear" w:color="auto" w:fill="FFFFFF"/>
        </w:rPr>
        <w:t xml:space="preserve">We </w:t>
      </w:r>
      <w:r>
        <w:rPr>
          <w:shd w:val="clear" w:color="auto" w:fill="FFFFFF"/>
        </w:rPr>
        <w:t xml:space="preserve">may </w:t>
      </w:r>
      <w:r w:rsidRPr="006C5C8D">
        <w:rPr>
          <w:shd w:val="clear" w:color="auto" w:fill="FFFFFF"/>
        </w:rPr>
        <w:t xml:space="preserve">disclose personal information where we are permitted or obliged to do so by </w:t>
      </w:r>
      <w:r>
        <w:rPr>
          <w:shd w:val="clear" w:color="auto" w:fill="FFFFFF"/>
        </w:rPr>
        <w:t xml:space="preserve">an </w:t>
      </w:r>
      <w:r w:rsidRPr="006C5C8D">
        <w:rPr>
          <w:shd w:val="clear" w:color="auto" w:fill="FFFFFF"/>
        </w:rPr>
        <w:t>Australian law.</w:t>
      </w:r>
      <w:r>
        <w:rPr>
          <w:shd w:val="clear" w:color="auto" w:fill="FFFFFF"/>
        </w:rPr>
        <w:t xml:space="preserve"> For example, personal information may be disclosed to:</w:t>
      </w:r>
    </w:p>
    <w:p w:rsidR="00FA2C6A" w:rsidRDefault="00FA2C6A" w:rsidP="004C7F43">
      <w:pPr>
        <w:pStyle w:val="NoSpacing"/>
        <w:spacing w:line="276" w:lineRule="auto"/>
        <w:jc w:val="both"/>
      </w:pPr>
    </w:p>
    <w:p w:rsidR="002B3D25" w:rsidRDefault="002B3D25" w:rsidP="004C7F43">
      <w:pPr>
        <w:pStyle w:val="ListParagraph"/>
        <w:numPr>
          <w:ilvl w:val="0"/>
          <w:numId w:val="3"/>
        </w:numPr>
        <w:jc w:val="both"/>
      </w:pPr>
      <w:r>
        <w:t xml:space="preserve"> </w:t>
      </w:r>
      <w:r w:rsidRPr="00CE6BA6">
        <w:t>authorised officers when our service is assessed and rated under the National Education and Care Law and Regulations</w:t>
      </w:r>
    </w:p>
    <w:p w:rsidR="002B3D25" w:rsidRDefault="002B3D25" w:rsidP="004C7F43">
      <w:pPr>
        <w:pStyle w:val="ListParagraph"/>
        <w:numPr>
          <w:ilvl w:val="0"/>
          <w:numId w:val="3"/>
        </w:numPr>
        <w:jc w:val="both"/>
      </w:pPr>
      <w:r>
        <w:t>Government employees (eg for CCB, Immunisation, Medicare purposes)</w:t>
      </w:r>
    </w:p>
    <w:p w:rsidR="002B3D25" w:rsidRDefault="002B3D25" w:rsidP="004C7F43">
      <w:pPr>
        <w:pStyle w:val="ListParagraph"/>
        <w:numPr>
          <w:ilvl w:val="0"/>
          <w:numId w:val="3"/>
        </w:numPr>
        <w:jc w:val="both"/>
      </w:pPr>
      <w:r>
        <w:t>software companies that provide child care management systems</w:t>
      </w:r>
    </w:p>
    <w:p w:rsidR="002B3D25" w:rsidRDefault="002B3D25" w:rsidP="004C7F43">
      <w:pPr>
        <w:pStyle w:val="ListParagraph"/>
        <w:numPr>
          <w:ilvl w:val="0"/>
          <w:numId w:val="3"/>
        </w:numPr>
        <w:jc w:val="both"/>
      </w:pPr>
      <w:r>
        <w:t>management companies we may engage to administer the Service</w:t>
      </w:r>
    </w:p>
    <w:p w:rsidR="002B3D25" w:rsidRDefault="002B3D25" w:rsidP="004C7F43">
      <w:pPr>
        <w:pStyle w:val="ListParagraph"/>
        <w:numPr>
          <w:ilvl w:val="0"/>
          <w:numId w:val="3"/>
        </w:numPr>
        <w:jc w:val="both"/>
      </w:pPr>
      <w:r>
        <w:t xml:space="preserve">software companies that provide </w:t>
      </w:r>
      <w:r w:rsidR="000E3704">
        <w:t xml:space="preserve">tailored </w:t>
      </w:r>
      <w:r>
        <w:t xml:space="preserve">computer based educational tools </w:t>
      </w:r>
      <w:r w:rsidR="000E3704">
        <w:t>for children</w:t>
      </w:r>
      <w:r>
        <w:t xml:space="preserve"> </w:t>
      </w:r>
    </w:p>
    <w:p w:rsidR="002B3D25" w:rsidRDefault="002B3D25" w:rsidP="004C7F43">
      <w:pPr>
        <w:pStyle w:val="ListParagraph"/>
        <w:numPr>
          <w:ilvl w:val="0"/>
          <w:numId w:val="3"/>
        </w:numPr>
        <w:jc w:val="both"/>
      </w:pPr>
      <w:proofErr w:type="gramStart"/>
      <w:r>
        <w:t>lawyers</w:t>
      </w:r>
      <w:proofErr w:type="gramEnd"/>
      <w:r>
        <w:t xml:space="preserve"> in relation to a legal claim.</w:t>
      </w:r>
    </w:p>
    <w:p w:rsidR="002B3D25" w:rsidRDefault="002B3D25" w:rsidP="004C7F43">
      <w:pPr>
        <w:pStyle w:val="ListParagraph"/>
        <w:numPr>
          <w:ilvl w:val="0"/>
          <w:numId w:val="3"/>
        </w:numPr>
        <w:jc w:val="both"/>
      </w:pPr>
      <w:r>
        <w:t>officers carrying out an external dispute resolution process</w:t>
      </w:r>
    </w:p>
    <w:p w:rsidR="002B3D25" w:rsidRDefault="002B3D25" w:rsidP="004C7F43">
      <w:pPr>
        <w:pStyle w:val="ListParagraph"/>
        <w:numPr>
          <w:ilvl w:val="0"/>
          <w:numId w:val="3"/>
        </w:numPr>
        <w:spacing w:after="0"/>
        <w:jc w:val="both"/>
      </w:pPr>
      <w:r>
        <w:lastRenderedPageBreak/>
        <w:t>a debt collection company we use to recover outstanding fees</w:t>
      </w:r>
    </w:p>
    <w:p w:rsidR="002B3D25" w:rsidRDefault="002B3D25" w:rsidP="004C7F43">
      <w:pPr>
        <w:pStyle w:val="NoSpacing"/>
        <w:numPr>
          <w:ilvl w:val="0"/>
          <w:numId w:val="3"/>
        </w:numPr>
        <w:spacing w:line="276" w:lineRule="auto"/>
        <w:jc w:val="both"/>
      </w:pPr>
      <w:proofErr w:type="gramStart"/>
      <w:r>
        <w:rPr>
          <w:szCs w:val="18"/>
          <w:shd w:val="clear" w:color="auto" w:fill="FFFFFF"/>
        </w:rPr>
        <w:t>authorities</w:t>
      </w:r>
      <w:proofErr w:type="gramEnd"/>
      <w:r>
        <w:rPr>
          <w:szCs w:val="18"/>
          <w:shd w:val="clear" w:color="auto" w:fill="FFFFFF"/>
        </w:rPr>
        <w:t xml:space="preserve"> i</w:t>
      </w:r>
      <w:r w:rsidR="00090D80">
        <w:rPr>
          <w:szCs w:val="18"/>
          <w:shd w:val="clear" w:color="auto" w:fill="FFFFFF"/>
        </w:rPr>
        <w:t>f</w:t>
      </w:r>
      <w:r>
        <w:rPr>
          <w:szCs w:val="18"/>
          <w:shd w:val="clear" w:color="auto" w:fill="FFFFFF"/>
        </w:rPr>
        <w:t xml:space="preserve"> we are taking action in relation </w:t>
      </w:r>
      <w:r w:rsidRPr="00942A80">
        <w:rPr>
          <w:szCs w:val="18"/>
          <w:shd w:val="clear" w:color="auto" w:fill="FFFFFF"/>
        </w:rPr>
        <w:t>to unlawful activity, serious misconduct, or to reduce or prevent a serious threat to life, health or safety.</w:t>
      </w:r>
      <w:r w:rsidRPr="00942A80">
        <w:t xml:space="preserve"> </w:t>
      </w:r>
    </w:p>
    <w:p w:rsidR="002B3D25" w:rsidRDefault="002B3D25" w:rsidP="004C7F43">
      <w:pPr>
        <w:pStyle w:val="NoSpacing"/>
        <w:spacing w:line="276" w:lineRule="auto"/>
        <w:ind w:left="360"/>
        <w:jc w:val="both"/>
      </w:pPr>
    </w:p>
    <w:p w:rsidR="002B3D25" w:rsidRDefault="002B3D25" w:rsidP="004C7F43">
      <w:pPr>
        <w:jc w:val="both"/>
      </w:pPr>
      <w:r>
        <w:t>We do not disclose personal information to any person or organisation overseas or for any direct marketing purposes.</w:t>
      </w:r>
    </w:p>
    <w:p w:rsidR="00FA2C6A" w:rsidRDefault="00FA2C6A" w:rsidP="004C7F43">
      <w:pPr>
        <w:spacing w:after="0"/>
        <w:jc w:val="both"/>
        <w:rPr>
          <w:b/>
        </w:rPr>
      </w:pPr>
      <w:r>
        <w:rPr>
          <w:b/>
        </w:rPr>
        <w:t>Our commitment to users of our Service</w:t>
      </w:r>
    </w:p>
    <w:p w:rsidR="00FA2C6A" w:rsidRDefault="00FA2C6A" w:rsidP="004C7F43">
      <w:pPr>
        <w:spacing w:after="0"/>
        <w:jc w:val="both"/>
        <w:rPr>
          <w:b/>
        </w:rPr>
      </w:pPr>
    </w:p>
    <w:p w:rsidR="00FA2C6A" w:rsidRPr="004C7F43" w:rsidRDefault="00FA2C6A" w:rsidP="004C7F43">
      <w:pPr>
        <w:spacing w:after="0"/>
        <w:jc w:val="both"/>
      </w:pPr>
      <w:r w:rsidRPr="004C7F43">
        <w:t>Upon commencement with our service we:</w:t>
      </w:r>
    </w:p>
    <w:p w:rsidR="00FA2C6A" w:rsidRDefault="00FA2C6A" w:rsidP="004C7F43">
      <w:pPr>
        <w:spacing w:after="0"/>
        <w:jc w:val="both"/>
        <w:rPr>
          <w:b/>
        </w:rPr>
      </w:pPr>
    </w:p>
    <w:p w:rsidR="00FA2C6A" w:rsidRDefault="00FA2C6A" w:rsidP="004C7F43">
      <w:pPr>
        <w:pStyle w:val="NoSpacing"/>
        <w:numPr>
          <w:ilvl w:val="0"/>
          <w:numId w:val="23"/>
        </w:numPr>
        <w:spacing w:line="276" w:lineRule="auto"/>
        <w:ind w:left="357" w:hanging="357"/>
        <w:jc w:val="both"/>
      </w:pPr>
      <w:r>
        <w:t xml:space="preserve">advise families </w:t>
      </w:r>
      <w:r w:rsidRPr="00CE6BA6">
        <w:t>about our Privacy and Confidentiality Policy and how</w:t>
      </w:r>
      <w:r w:rsidR="00F80C6C">
        <w:t xml:space="preserve"> to access it;</w:t>
      </w:r>
    </w:p>
    <w:p w:rsidR="00FA2C6A" w:rsidRPr="00266642" w:rsidRDefault="00FA2C6A" w:rsidP="004C7F43">
      <w:pPr>
        <w:pStyle w:val="NoSpacing"/>
        <w:numPr>
          <w:ilvl w:val="0"/>
          <w:numId w:val="23"/>
        </w:numPr>
        <w:spacing w:line="276" w:lineRule="auto"/>
        <w:ind w:left="357" w:hanging="357"/>
        <w:jc w:val="both"/>
      </w:pPr>
      <w:r w:rsidRPr="00135CB3">
        <w:t xml:space="preserve">attach a copy of our Privacy Notice to our Enrolment Form </w:t>
      </w:r>
      <w:r w:rsidRPr="00266642">
        <w:t xml:space="preserve">and other forms we use </w:t>
      </w:r>
      <w:r w:rsidR="00F80C6C">
        <w:t>to collect personal information;</w:t>
      </w:r>
    </w:p>
    <w:p w:rsidR="00FA2C6A" w:rsidRDefault="00FA2C6A" w:rsidP="004C7F43">
      <w:pPr>
        <w:pStyle w:val="NoSpacing"/>
        <w:numPr>
          <w:ilvl w:val="0"/>
          <w:numId w:val="23"/>
        </w:numPr>
        <w:spacing w:line="276" w:lineRule="auto"/>
        <w:ind w:left="357" w:hanging="357"/>
        <w:jc w:val="both"/>
      </w:pPr>
      <w:r>
        <w:t>verbally advise children’s emergency contacts and authorised nominees that we have some of their personal information on file and explain the advice in the Privacy Not</w:t>
      </w:r>
      <w:r w:rsidR="00F80C6C">
        <w:t>ice; and</w:t>
      </w:r>
    </w:p>
    <w:p w:rsidR="00FA2C6A" w:rsidRDefault="00FA2C6A" w:rsidP="004C7F43">
      <w:pPr>
        <w:pStyle w:val="NoSpacing"/>
        <w:numPr>
          <w:ilvl w:val="0"/>
          <w:numId w:val="23"/>
        </w:numPr>
        <w:spacing w:line="276" w:lineRule="auto"/>
        <w:ind w:left="357" w:hanging="357"/>
        <w:jc w:val="both"/>
      </w:pPr>
      <w:proofErr w:type="gramStart"/>
      <w:r>
        <w:t>explain</w:t>
      </w:r>
      <w:proofErr w:type="gramEnd"/>
      <w:r>
        <w:t xml:space="preserve"> the advice in the Privacy Notice to individuals who provide personal information verbally (e.g. by phone).</w:t>
      </w:r>
    </w:p>
    <w:p w:rsidR="00FA2C6A" w:rsidRDefault="00FA2C6A" w:rsidP="004C7F43">
      <w:pPr>
        <w:spacing w:after="0"/>
        <w:jc w:val="both"/>
        <w:rPr>
          <w:b/>
        </w:rPr>
      </w:pPr>
    </w:p>
    <w:p w:rsidR="007708E9" w:rsidRDefault="007708E9" w:rsidP="004C7F43">
      <w:pPr>
        <w:spacing w:after="0"/>
        <w:jc w:val="both"/>
        <w:rPr>
          <w:b/>
        </w:rPr>
      </w:pPr>
      <w:r w:rsidRPr="007708E9">
        <w:rPr>
          <w:b/>
        </w:rPr>
        <w:t>Quality of personal information</w:t>
      </w:r>
    </w:p>
    <w:p w:rsidR="00FA2C6A" w:rsidRPr="007708E9" w:rsidRDefault="00FA2C6A" w:rsidP="004C7F43">
      <w:pPr>
        <w:spacing w:after="0"/>
        <w:jc w:val="both"/>
        <w:rPr>
          <w:b/>
        </w:rPr>
      </w:pPr>
    </w:p>
    <w:p w:rsidR="007708E9" w:rsidRDefault="00C2459F" w:rsidP="004C7F43">
      <w:pPr>
        <w:spacing w:after="0"/>
        <w:jc w:val="both"/>
      </w:pPr>
      <w:r>
        <w:t xml:space="preserve">The </w:t>
      </w:r>
      <w:r w:rsidRPr="00FD3C5B">
        <w:t>Nominated Supervisor</w:t>
      </w:r>
      <w:r w:rsidR="007708E9">
        <w:t xml:space="preserve"> will take reasonable steps to ensure the personal information we collect</w:t>
      </w:r>
      <w:r w:rsidR="00B5786D">
        <w:t>, use and disclose</w:t>
      </w:r>
      <w:r w:rsidR="007708E9">
        <w:t xml:space="preserve"> </w:t>
      </w:r>
      <w:r w:rsidR="00B5786D">
        <w:t>is</w:t>
      </w:r>
      <w:r w:rsidR="007708E9">
        <w:t xml:space="preserve"> accurate</w:t>
      </w:r>
      <w:r w:rsidR="00B5786D">
        <w:t xml:space="preserve">, current and complete. </w:t>
      </w:r>
      <w:r w:rsidR="00CA3671">
        <w:t xml:space="preserve">Educators and staff </w:t>
      </w:r>
      <w:r w:rsidR="00B5786D" w:rsidRPr="00CA3671">
        <w:t>will</w:t>
      </w:r>
      <w:r w:rsidR="00B5786D">
        <w:t>:</w:t>
      </w:r>
    </w:p>
    <w:p w:rsidR="00FA2C6A" w:rsidRDefault="00FA2C6A" w:rsidP="004C7F43">
      <w:pPr>
        <w:spacing w:after="0"/>
        <w:jc w:val="both"/>
      </w:pPr>
    </w:p>
    <w:p w:rsidR="00B5786D" w:rsidRDefault="00B5786D" w:rsidP="004C7F43">
      <w:pPr>
        <w:pStyle w:val="ListParagraph"/>
        <w:numPr>
          <w:ilvl w:val="0"/>
          <w:numId w:val="6"/>
        </w:numPr>
        <w:jc w:val="both"/>
      </w:pPr>
      <w:r>
        <w:t xml:space="preserve">view original sources of information if practical </w:t>
      </w:r>
      <w:r w:rsidR="00CA3671">
        <w:t xml:space="preserve">when </w:t>
      </w:r>
      <w:r>
        <w:t>information</w:t>
      </w:r>
      <w:r w:rsidR="00CA3671">
        <w:t xml:space="preserve"> is collected</w:t>
      </w:r>
      <w:r w:rsidR="00F80C6C">
        <w:t>;</w:t>
      </w:r>
    </w:p>
    <w:p w:rsidR="00B311F7" w:rsidRDefault="00F451EB" w:rsidP="004C7F43">
      <w:pPr>
        <w:pStyle w:val="ListParagraph"/>
        <w:numPr>
          <w:ilvl w:val="0"/>
          <w:numId w:val="6"/>
        </w:numPr>
        <w:jc w:val="both"/>
      </w:pPr>
      <w:r>
        <w:t>collect and record personal information in a consistent format</w:t>
      </w:r>
      <w:r w:rsidR="00CA3671">
        <w:t xml:space="preserve">, for example </w:t>
      </w:r>
      <w:r w:rsidR="003160CF">
        <w:t>using</w:t>
      </w:r>
      <w:r>
        <w:t xml:space="preserve"> templates </w:t>
      </w:r>
      <w:r w:rsidR="003160CF">
        <w:t>for</w:t>
      </w:r>
      <w:r w:rsidR="00CA3671">
        <w:t xml:space="preserve"> </w:t>
      </w:r>
      <w:r>
        <w:t>enrolment, incident, injury, trauma and illness and admi</w:t>
      </w:r>
      <w:r w:rsidR="00CA3671">
        <w:t>nistration of medication</w:t>
      </w:r>
      <w:r w:rsidR="00F80C6C">
        <w:t>;</w:t>
      </w:r>
    </w:p>
    <w:p w:rsidR="00F451EB" w:rsidRDefault="00F717A8" w:rsidP="004C7F43">
      <w:pPr>
        <w:pStyle w:val="ListParagraph"/>
        <w:numPr>
          <w:ilvl w:val="0"/>
          <w:numId w:val="6"/>
        </w:numPr>
        <w:jc w:val="both"/>
      </w:pPr>
      <w:r>
        <w:t>r</w:t>
      </w:r>
      <w:r w:rsidR="00F451EB">
        <w:t>ecord the date personal inform</w:t>
      </w:r>
      <w:r w:rsidR="00CA3671">
        <w:t>ation was collected or updated</w:t>
      </w:r>
      <w:r w:rsidR="00F80C6C">
        <w:t>;</w:t>
      </w:r>
      <w:ins w:id="3" w:author="Blue Gum Early Learning and CCC" w:date="2015-08-05T17:01:00Z">
        <w:r w:rsidR="00541ECD">
          <w:t xml:space="preserve"> </w:t>
        </w:r>
      </w:ins>
      <w:r w:rsidR="00F80C6C">
        <w:t>and</w:t>
      </w:r>
    </w:p>
    <w:p w:rsidR="00F717A8" w:rsidRDefault="00F717A8" w:rsidP="004C7F43">
      <w:pPr>
        <w:pStyle w:val="ListParagraph"/>
        <w:numPr>
          <w:ilvl w:val="0"/>
          <w:numId w:val="6"/>
        </w:numPr>
        <w:jc w:val="both"/>
      </w:pPr>
      <w:proofErr w:type="gramStart"/>
      <w:r>
        <w:t>update</w:t>
      </w:r>
      <w:proofErr w:type="gramEnd"/>
      <w:r>
        <w:t xml:space="preserve"> information </w:t>
      </w:r>
      <w:r w:rsidR="00414A3A">
        <w:t>in</w:t>
      </w:r>
      <w:r>
        <w:t xml:space="preserve"> our </w:t>
      </w:r>
      <w:r w:rsidR="00414A3A">
        <w:t xml:space="preserve">physical or electronic </w:t>
      </w:r>
      <w:r>
        <w:t>records</w:t>
      </w:r>
      <w:r w:rsidR="00414A3A">
        <w:t xml:space="preserve"> as soon as it</w:t>
      </w:r>
      <w:r w:rsidR="00433CE2">
        <w:t>’s</w:t>
      </w:r>
      <w:r w:rsidR="00414A3A">
        <w:t xml:space="preserve"> provided</w:t>
      </w:r>
      <w:r w:rsidR="00CA3671">
        <w:t>.</w:t>
      </w:r>
    </w:p>
    <w:p w:rsidR="00CA3671" w:rsidRDefault="00CA3671" w:rsidP="004C7F43">
      <w:pPr>
        <w:spacing w:after="0"/>
        <w:jc w:val="both"/>
      </w:pPr>
      <w:r>
        <w:t>In addition the</w:t>
      </w:r>
      <w:r w:rsidR="003160CF">
        <w:t xml:space="preserve"> </w:t>
      </w:r>
      <w:r w:rsidRPr="00FD3C5B">
        <w:t>Nominated Supervisor</w:t>
      </w:r>
      <w:r>
        <w:t xml:space="preserve"> will:</w:t>
      </w:r>
    </w:p>
    <w:p w:rsidR="00FA2C6A" w:rsidRDefault="00FA2C6A" w:rsidP="004C7F43">
      <w:pPr>
        <w:spacing w:after="0"/>
        <w:jc w:val="both"/>
      </w:pPr>
    </w:p>
    <w:p w:rsidR="00CA3671" w:rsidRPr="00414A3A" w:rsidRDefault="00CA3671" w:rsidP="004C7F43">
      <w:pPr>
        <w:pStyle w:val="ListParagraph"/>
        <w:numPr>
          <w:ilvl w:val="0"/>
          <w:numId w:val="6"/>
        </w:numPr>
        <w:spacing w:after="0"/>
        <w:jc w:val="both"/>
      </w:pPr>
      <w:r>
        <w:t xml:space="preserve">regularly </w:t>
      </w:r>
      <w:r w:rsidR="00414A3A">
        <w:t>remind</w:t>
      </w:r>
      <w:r>
        <w:t xml:space="preserve"> families </w:t>
      </w:r>
      <w:r w:rsidR="00223E86">
        <w:t xml:space="preserve">via </w:t>
      </w:r>
      <w:r w:rsidR="00223E86" w:rsidRPr="00FD3C5B">
        <w:t>newsletters, emails</w:t>
      </w:r>
      <w:r w:rsidR="00223E86">
        <w:rPr>
          <w:color w:val="FF0000"/>
        </w:rPr>
        <w:t xml:space="preserve"> </w:t>
      </w:r>
      <w:r>
        <w:t xml:space="preserve">to </w:t>
      </w:r>
      <w:r w:rsidR="00223E86">
        <w:t xml:space="preserve">update </w:t>
      </w:r>
      <w:r>
        <w:t>their personal information</w:t>
      </w:r>
      <w:r w:rsidR="00223E86">
        <w:t xml:space="preserve"> including </w:t>
      </w:r>
      <w:r>
        <w:t>emergency contact details and their child’s health information</w:t>
      </w:r>
      <w:r w:rsidR="00F80C6C">
        <w:rPr>
          <w:color w:val="FF0000"/>
        </w:rPr>
        <w:t>;</w:t>
      </w:r>
    </w:p>
    <w:p w:rsidR="00414A3A" w:rsidRDefault="00414A3A" w:rsidP="004C7F43">
      <w:pPr>
        <w:pStyle w:val="ListParagraph"/>
        <w:numPr>
          <w:ilvl w:val="0"/>
          <w:numId w:val="6"/>
        </w:numPr>
        <w:spacing w:after="0"/>
        <w:jc w:val="both"/>
      </w:pPr>
      <w:r>
        <w:t>a</w:t>
      </w:r>
      <w:r w:rsidRPr="00414A3A">
        <w:t>sk parents</w:t>
      </w:r>
      <w:r>
        <w:rPr>
          <w:color w:val="FF0000"/>
        </w:rPr>
        <w:t xml:space="preserve"> </w:t>
      </w:r>
      <w:r w:rsidRPr="00874D47">
        <w:rPr>
          <w:rFonts w:cs="Calibri"/>
          <w:spacing w:val="-3"/>
        </w:rPr>
        <w:t>to update their enrolment details annually, or whenever the</w:t>
      </w:r>
      <w:r w:rsidR="00433CE2">
        <w:rPr>
          <w:rFonts w:cs="Calibri"/>
          <w:spacing w:val="-3"/>
        </w:rPr>
        <w:t xml:space="preserve">ir </w:t>
      </w:r>
      <w:r w:rsidRPr="00874D47">
        <w:rPr>
          <w:rFonts w:cs="Calibri"/>
          <w:spacing w:val="-3"/>
        </w:rPr>
        <w:t>circumstances</w:t>
      </w:r>
      <w:r w:rsidR="00433CE2">
        <w:rPr>
          <w:rFonts w:cs="Calibri"/>
          <w:spacing w:val="-3"/>
        </w:rPr>
        <w:t xml:space="preserve"> change</w:t>
      </w:r>
      <w:r w:rsidR="00F80C6C">
        <w:rPr>
          <w:rFonts w:cs="Calibri"/>
          <w:spacing w:val="-3"/>
        </w:rPr>
        <w:t>;</w:t>
      </w:r>
    </w:p>
    <w:p w:rsidR="00CA3671" w:rsidRDefault="00CA3671" w:rsidP="004C7F43">
      <w:pPr>
        <w:pStyle w:val="ListParagraph"/>
        <w:numPr>
          <w:ilvl w:val="0"/>
          <w:numId w:val="6"/>
        </w:numPr>
        <w:jc w:val="both"/>
      </w:pPr>
      <w:r>
        <w:t>verify the information is accurate, current and complete before disclos</w:t>
      </w:r>
      <w:r w:rsidR="00433CE2">
        <w:t>ing</w:t>
      </w:r>
      <w:r>
        <w:t xml:space="preserve"> it to any external </w:t>
      </w:r>
      <w:r w:rsidR="00EF3017">
        <w:t>organisation or</w:t>
      </w:r>
      <w:r>
        <w:t xml:space="preserve"> person</w:t>
      </w:r>
      <w:r w:rsidR="00F80C6C">
        <w:t>; and</w:t>
      </w:r>
    </w:p>
    <w:p w:rsidR="007F402E" w:rsidRDefault="007F402E" w:rsidP="004C7F43">
      <w:pPr>
        <w:pStyle w:val="ListParagraph"/>
        <w:numPr>
          <w:ilvl w:val="0"/>
          <w:numId w:val="6"/>
        </w:numPr>
        <w:jc w:val="both"/>
      </w:pPr>
      <w:proofErr w:type="gramStart"/>
      <w:r>
        <w:t>ensure</w:t>
      </w:r>
      <w:proofErr w:type="gramEnd"/>
      <w:r>
        <w:t xml:space="preserve"> documentation about children and families is based on facts and free from prejudice</w:t>
      </w:r>
      <w:r w:rsidR="003160CF">
        <w:t>.</w:t>
      </w:r>
      <w:r>
        <w:t xml:space="preserve">  </w:t>
      </w:r>
    </w:p>
    <w:p w:rsidR="00F717A8" w:rsidRDefault="00F717A8" w:rsidP="004C7F43">
      <w:pPr>
        <w:spacing w:before="100" w:beforeAutospacing="1" w:after="0" w:line="336" w:lineRule="atLeast"/>
        <w:jc w:val="both"/>
      </w:pPr>
      <w:r w:rsidRPr="00F717A8">
        <w:rPr>
          <w:b/>
        </w:rPr>
        <w:t>Security of personal information</w:t>
      </w:r>
      <w:r w:rsidR="00F17ABC" w:rsidRPr="00F17ABC">
        <w:rPr>
          <w:highlight w:val="lightGray"/>
        </w:rPr>
        <w:t xml:space="preserve"> </w:t>
      </w:r>
    </w:p>
    <w:p w:rsidR="00FA2C6A" w:rsidRDefault="00FA2C6A" w:rsidP="004C7F43">
      <w:pPr>
        <w:spacing w:after="0" w:line="336" w:lineRule="atLeast"/>
        <w:ind w:left="45"/>
        <w:jc w:val="both"/>
      </w:pPr>
    </w:p>
    <w:p w:rsidR="00223E86" w:rsidRDefault="00223E86" w:rsidP="004C7F43">
      <w:pPr>
        <w:spacing w:after="0" w:line="336" w:lineRule="atLeast"/>
        <w:ind w:left="45"/>
        <w:jc w:val="both"/>
      </w:pPr>
      <w:r>
        <w:t xml:space="preserve">The </w:t>
      </w:r>
      <w:r w:rsidRPr="00FD3C5B">
        <w:t>Nominated Supervisor</w:t>
      </w:r>
      <w:r>
        <w:t xml:space="preserve"> will</w:t>
      </w:r>
      <w:r w:rsidR="00F717A8" w:rsidRPr="00F717A8">
        <w:t xml:space="preserve"> take reasonable steps to protect personal information from misuse, interference and loss, unauthorised acc</w:t>
      </w:r>
      <w:r>
        <w:t>ess, modification or disclosure. These steps include:</w:t>
      </w:r>
    </w:p>
    <w:p w:rsidR="0087550E" w:rsidRDefault="00F80C6C" w:rsidP="004C7F43">
      <w:pPr>
        <w:pStyle w:val="ListParagraph"/>
        <w:numPr>
          <w:ilvl w:val="0"/>
          <w:numId w:val="8"/>
        </w:numPr>
        <w:spacing w:after="100" w:afterAutospacing="1" w:line="336" w:lineRule="atLeast"/>
        <w:jc w:val="both"/>
      </w:pPr>
      <w:r>
        <w:t>T</w:t>
      </w:r>
      <w:r w:rsidR="00223E86" w:rsidRPr="0014691D">
        <w:t xml:space="preserve">aking responsibility for the security of personal information and regularly checking the practices implemented to protect </w:t>
      </w:r>
      <w:r w:rsidR="00433CE2">
        <w:t>it</w:t>
      </w:r>
      <w:r w:rsidR="00896D13" w:rsidRPr="0014691D">
        <w:t xml:space="preserve">. </w:t>
      </w:r>
      <w:r w:rsidR="00D62630" w:rsidRPr="0014691D">
        <w:t xml:space="preserve"> </w:t>
      </w:r>
      <w:r w:rsidR="00D26D53">
        <w:t xml:space="preserve">This will include management of access privileges to ensure only </w:t>
      </w:r>
      <w:r w:rsidR="0087550E">
        <w:t xml:space="preserve">people who genuinely need to see personal information can access it. </w:t>
      </w:r>
    </w:p>
    <w:p w:rsidR="008D61F6" w:rsidRDefault="00F80C6C" w:rsidP="004C7F43">
      <w:pPr>
        <w:pStyle w:val="ListParagraph"/>
        <w:numPr>
          <w:ilvl w:val="0"/>
          <w:numId w:val="8"/>
        </w:numPr>
        <w:spacing w:before="100" w:beforeAutospacing="1" w:after="100" w:afterAutospacing="1" w:line="336" w:lineRule="atLeast"/>
        <w:jc w:val="both"/>
      </w:pPr>
      <w:r>
        <w:lastRenderedPageBreak/>
        <w:t>E</w:t>
      </w:r>
      <w:r w:rsidR="0087550E">
        <w:t>ns</w:t>
      </w:r>
      <w:r w:rsidR="00223E86" w:rsidRPr="0014691D">
        <w:t xml:space="preserve">uring </w:t>
      </w:r>
      <w:r w:rsidR="008D61F6" w:rsidRPr="0014691D">
        <w:t>information technology systems have appropriate security measures including password protection</w:t>
      </w:r>
      <w:r w:rsidR="00F91C3A" w:rsidRPr="0014691D">
        <w:t>, anti-virus and ‘malware’ software</w:t>
      </w:r>
      <w:r w:rsidR="00C174F4" w:rsidRPr="0014691D">
        <w:t>, and data backup systems</w:t>
      </w:r>
      <w:r w:rsidR="00135CB3">
        <w:t>.</w:t>
      </w:r>
    </w:p>
    <w:p w:rsidR="008D61F6" w:rsidRPr="00FD3C5B" w:rsidRDefault="00F80C6C" w:rsidP="004C7F43">
      <w:pPr>
        <w:pStyle w:val="ListParagraph"/>
        <w:numPr>
          <w:ilvl w:val="0"/>
          <w:numId w:val="8"/>
        </w:numPr>
        <w:spacing w:before="100" w:beforeAutospacing="1" w:after="100" w:afterAutospacing="1" w:line="336" w:lineRule="atLeast"/>
        <w:jc w:val="both"/>
      </w:pPr>
      <w:r>
        <w:t>E</w:t>
      </w:r>
      <w:r w:rsidR="00223E86" w:rsidRPr="0014691D">
        <w:t xml:space="preserve">nsuring </w:t>
      </w:r>
      <w:r w:rsidR="00F91C3A" w:rsidRPr="0014691D">
        <w:t xml:space="preserve">physical </w:t>
      </w:r>
      <w:r w:rsidR="0087550E">
        <w:t>repositories of</w:t>
      </w:r>
      <w:r w:rsidR="00F91C3A" w:rsidRPr="0014691D">
        <w:t xml:space="preserve"> personal information are </w:t>
      </w:r>
      <w:r w:rsidR="00D62630" w:rsidRPr="0014691D">
        <w:t>secure</w:t>
      </w:r>
      <w:r w:rsidR="00FD3C5B">
        <w:t xml:space="preserve"> in the</w:t>
      </w:r>
      <w:r w:rsidR="00F91C3A" w:rsidRPr="0014691D">
        <w:t xml:space="preserve"> </w:t>
      </w:r>
      <w:r w:rsidR="00D62630" w:rsidRPr="00FD3C5B">
        <w:t xml:space="preserve">Nominated Supervisor’s Office in a filing cabinet </w:t>
      </w:r>
      <w:r w:rsidR="00C174F4" w:rsidRPr="00FD3C5B">
        <w:t>which</w:t>
      </w:r>
      <w:r w:rsidR="00F91C3A" w:rsidRPr="00FD3C5B">
        <w:t xml:space="preserve"> </w:t>
      </w:r>
      <w:r w:rsidR="0014691D" w:rsidRPr="00FD3C5B">
        <w:t>is</w:t>
      </w:r>
      <w:r w:rsidR="00F91C3A" w:rsidRPr="00FD3C5B">
        <w:t xml:space="preserve"> locked when a Responsible Person is not present</w:t>
      </w:r>
      <w:r w:rsidR="00D62630" w:rsidRPr="00FD3C5B">
        <w:t xml:space="preserve">. </w:t>
      </w:r>
    </w:p>
    <w:p w:rsidR="00F91C3A" w:rsidRDefault="00F80C6C" w:rsidP="004C7F43">
      <w:pPr>
        <w:pStyle w:val="ListParagraph"/>
        <w:numPr>
          <w:ilvl w:val="0"/>
          <w:numId w:val="8"/>
        </w:numPr>
        <w:spacing w:before="100" w:beforeAutospacing="1" w:after="100" w:afterAutospacing="1" w:line="336" w:lineRule="atLeast"/>
        <w:jc w:val="both"/>
      </w:pPr>
      <w:r>
        <w:t>E</w:t>
      </w:r>
      <w:r w:rsidR="00223E86">
        <w:t xml:space="preserve">nsuring </w:t>
      </w:r>
      <w:r w:rsidR="00F91C3A">
        <w:t>all educators and staff are aware of their obligations in relation to the collection, use and disclosure of personal information, through activities like mentoring, staff meetings or on-line training courses.</w:t>
      </w:r>
      <w:r w:rsidR="00896D13">
        <w:t xml:space="preserve"> </w:t>
      </w:r>
    </w:p>
    <w:p w:rsidR="006024AF" w:rsidRPr="006024AF" w:rsidRDefault="00F80C6C" w:rsidP="004C7F43">
      <w:pPr>
        <w:pStyle w:val="ListParagraph"/>
        <w:numPr>
          <w:ilvl w:val="0"/>
          <w:numId w:val="8"/>
        </w:numPr>
        <w:suppressAutoHyphens/>
        <w:spacing w:before="100" w:beforeAutospacing="1" w:after="100" w:afterAutospacing="1" w:line="336" w:lineRule="atLeast"/>
        <w:ind w:left="402" w:hanging="357"/>
        <w:jc w:val="both"/>
      </w:pPr>
      <w:r>
        <w:t>R</w:t>
      </w:r>
      <w:r w:rsidR="00896D13">
        <w:t xml:space="preserve">equiring all educators, staff, volunteers and work experience students to sign a </w:t>
      </w:r>
      <w:r w:rsidR="003160CF">
        <w:t>‘</w:t>
      </w:r>
      <w:r w:rsidR="00896D13">
        <w:t>Confidentiality Statement</w:t>
      </w:r>
      <w:r w:rsidR="003160CF">
        <w:t>’</w:t>
      </w:r>
      <w:r w:rsidR="00896D13">
        <w:t xml:space="preserve"> acknowledg</w:t>
      </w:r>
      <w:r w:rsidR="003160CF">
        <w:t>ing</w:t>
      </w:r>
      <w:r w:rsidR="006024AF">
        <w:t xml:space="preserve"> </w:t>
      </w:r>
      <w:r w:rsidR="00896D13" w:rsidRPr="006024AF">
        <w:rPr>
          <w:rFonts w:cs="Calibri"/>
          <w:spacing w:val="-3"/>
        </w:rPr>
        <w:t>that personal information</w:t>
      </w:r>
      <w:r w:rsidR="006024AF">
        <w:rPr>
          <w:rFonts w:cs="Calibri"/>
          <w:spacing w:val="-3"/>
        </w:rPr>
        <w:t>:</w:t>
      </w:r>
    </w:p>
    <w:p w:rsidR="00896D13" w:rsidRPr="006024AF" w:rsidRDefault="00896D13" w:rsidP="004C7F43">
      <w:pPr>
        <w:pStyle w:val="ListParagraph"/>
        <w:numPr>
          <w:ilvl w:val="1"/>
          <w:numId w:val="8"/>
        </w:numPr>
        <w:suppressAutoHyphens/>
        <w:spacing w:before="100" w:beforeAutospacing="1" w:after="100" w:afterAutospacing="1" w:line="336" w:lineRule="exact"/>
        <w:ind w:left="1122" w:hanging="357"/>
        <w:jc w:val="both"/>
      </w:pPr>
      <w:r w:rsidRPr="006024AF">
        <w:t xml:space="preserve">can only be accessed if it is necessary for them to complete their job </w:t>
      </w:r>
      <w:r w:rsidR="00F80C6C">
        <w:t>;</w:t>
      </w:r>
    </w:p>
    <w:p w:rsidR="006024AF" w:rsidRPr="006024AF" w:rsidRDefault="006024AF" w:rsidP="004C7F43">
      <w:pPr>
        <w:pStyle w:val="ListParagraph"/>
        <w:numPr>
          <w:ilvl w:val="1"/>
          <w:numId w:val="8"/>
        </w:numPr>
        <w:tabs>
          <w:tab w:val="left" w:pos="-720"/>
          <w:tab w:val="left" w:pos="0"/>
          <w:tab w:val="left" w:pos="720"/>
        </w:tabs>
        <w:suppressAutoHyphens/>
        <w:spacing w:line="336" w:lineRule="exact"/>
        <w:ind w:left="1122" w:hanging="357"/>
        <w:jc w:val="both"/>
      </w:pPr>
      <w:r w:rsidRPr="006024AF">
        <w:t xml:space="preserve">cannot be disclosed to other organisations </w:t>
      </w:r>
      <w:r w:rsidR="00D62630">
        <w:t xml:space="preserve">(including colleges, RTOs) </w:t>
      </w:r>
      <w:r w:rsidRPr="006024AF">
        <w:t xml:space="preserve">or </w:t>
      </w:r>
      <w:r w:rsidR="00D62630">
        <w:t>discussed with individuals outside the service including personal family members unless they have written consent from the person (or parent) concerned</w:t>
      </w:r>
      <w:r w:rsidR="00F80C6C">
        <w:t>; and</w:t>
      </w:r>
    </w:p>
    <w:p w:rsidR="00896D13" w:rsidRPr="00130408" w:rsidRDefault="006024AF" w:rsidP="004C7F43">
      <w:pPr>
        <w:pStyle w:val="ListParagraph"/>
        <w:numPr>
          <w:ilvl w:val="1"/>
          <w:numId w:val="8"/>
        </w:numPr>
        <w:tabs>
          <w:tab w:val="left" w:pos="-720"/>
          <w:tab w:val="left" w:pos="0"/>
          <w:tab w:val="left" w:pos="720"/>
        </w:tabs>
        <w:suppressAutoHyphens/>
        <w:spacing w:line="336" w:lineRule="exact"/>
        <w:jc w:val="both"/>
      </w:pPr>
      <w:proofErr w:type="gramStart"/>
      <w:r w:rsidRPr="00130408">
        <w:t>must</w:t>
      </w:r>
      <w:proofErr w:type="gramEnd"/>
      <w:r w:rsidRPr="00130408">
        <w:t xml:space="preserve"> be </w:t>
      </w:r>
      <w:r w:rsidR="00EF3017" w:rsidRPr="00130408">
        <w:t>stored in</w:t>
      </w:r>
      <w:r w:rsidRPr="00130408">
        <w:t xml:space="preserve"> compliance with service practices which safeguard its security</w:t>
      </w:r>
      <w:r w:rsidR="00896D13" w:rsidRPr="00130408">
        <w:t>.</w:t>
      </w:r>
    </w:p>
    <w:p w:rsidR="00135CB3" w:rsidRPr="00130408" w:rsidRDefault="00F80C6C" w:rsidP="004C7F43">
      <w:pPr>
        <w:pStyle w:val="ListParagraph"/>
        <w:numPr>
          <w:ilvl w:val="0"/>
          <w:numId w:val="8"/>
        </w:numPr>
        <w:spacing w:before="100" w:beforeAutospacing="1" w:after="100" w:afterAutospacing="1" w:line="336" w:lineRule="atLeast"/>
        <w:ind w:left="402" w:hanging="357"/>
        <w:jc w:val="both"/>
      </w:pPr>
      <w:r>
        <w:t>E</w:t>
      </w:r>
      <w:r w:rsidR="00223E86" w:rsidRPr="00130408">
        <w:t xml:space="preserve">nsuring </w:t>
      </w:r>
      <w:r w:rsidR="00A56B35" w:rsidRPr="00130408">
        <w:t>records</w:t>
      </w:r>
      <w:r w:rsidR="00223E86" w:rsidRPr="00130408">
        <w:t xml:space="preserve"> which </w:t>
      </w:r>
      <w:r w:rsidR="00474ADF" w:rsidRPr="00130408">
        <w:t>we don’t need to keep</w:t>
      </w:r>
      <w:r w:rsidR="00A56B35" w:rsidRPr="00130408">
        <w:t xml:space="preserve">, including </w:t>
      </w:r>
      <w:r w:rsidR="00EF3017" w:rsidRPr="00130408">
        <w:t>unsuccessful job applicat</w:t>
      </w:r>
      <w:r w:rsidR="0087550E">
        <w:t>ions</w:t>
      </w:r>
      <w:r w:rsidR="00EF3017" w:rsidRPr="00130408">
        <w:t xml:space="preserve"> and </w:t>
      </w:r>
      <w:r w:rsidR="0087550E">
        <w:t>records</w:t>
      </w:r>
      <w:r w:rsidR="00223E86">
        <w:t xml:space="preserve"> </w:t>
      </w:r>
      <w:r w:rsidR="00474ADF">
        <w:t>which fall outside the</w:t>
      </w:r>
      <w:r w:rsidR="00A10404">
        <w:t xml:space="preserve"> record keeping</w:t>
      </w:r>
      <w:r w:rsidR="00474ADF">
        <w:t xml:space="preserve"> timeframes under</w:t>
      </w:r>
      <w:r w:rsidR="00E75332">
        <w:t xml:space="preserve"> the National Education and Care Law and Regulations</w:t>
      </w:r>
      <w:r w:rsidR="00D62630">
        <w:t xml:space="preserve"> </w:t>
      </w:r>
      <w:r w:rsidR="00D62630" w:rsidRPr="00474ADF">
        <w:t>(refer to our Record Keeping and Retention Policy)</w:t>
      </w:r>
      <w:r w:rsidR="00E75332">
        <w:t xml:space="preserve"> </w:t>
      </w:r>
      <w:r w:rsidR="00223E86">
        <w:t>are destroyed in a secure way</w:t>
      </w:r>
      <w:r w:rsidR="00A10404">
        <w:t xml:space="preserve"> as soon as possible</w:t>
      </w:r>
      <w:r w:rsidR="003160CF">
        <w:t xml:space="preserve"> by,</w:t>
      </w:r>
      <w:r w:rsidR="00A10404">
        <w:t xml:space="preserve"> </w:t>
      </w:r>
      <w:r w:rsidR="00A56B35">
        <w:t>for example</w:t>
      </w:r>
      <w:r w:rsidR="00A10404">
        <w:t>,</w:t>
      </w:r>
      <w:r w:rsidR="00A56B35">
        <w:t xml:space="preserve"> shredding</w:t>
      </w:r>
      <w:r w:rsidR="003160CF">
        <w:t xml:space="preserve">, </w:t>
      </w:r>
      <w:r w:rsidR="00414A3A">
        <w:t>incineratin</w:t>
      </w:r>
      <w:r w:rsidR="00F17ABC">
        <w:t>g</w:t>
      </w:r>
      <w:r w:rsidR="00A56B35">
        <w:t xml:space="preserve"> </w:t>
      </w:r>
      <w:r w:rsidR="00474ADF">
        <w:t>or</w:t>
      </w:r>
      <w:r w:rsidR="00C174F4">
        <w:t xml:space="preserve"> permanent</w:t>
      </w:r>
      <w:r w:rsidR="00F17ABC">
        <w:t>ly</w:t>
      </w:r>
      <w:r w:rsidR="00C174F4">
        <w:t xml:space="preserve"> deletin</w:t>
      </w:r>
      <w:r w:rsidR="00F17ABC">
        <w:t>g</w:t>
      </w:r>
      <w:r w:rsidR="00C174F4">
        <w:t xml:space="preserve"> electronic records including archived or back-up copies</w:t>
      </w:r>
      <w:r w:rsidR="00E75332">
        <w:t xml:space="preserve">. </w:t>
      </w:r>
      <w:r w:rsidR="00E75332" w:rsidRPr="00F419B8">
        <w:t>Where possible, the destruction of</w:t>
      </w:r>
      <w:r w:rsidR="00E75332" w:rsidRPr="00474ADF">
        <w:rPr>
          <w:color w:val="FF0000"/>
        </w:rPr>
        <w:t xml:space="preserve"> </w:t>
      </w:r>
      <w:r w:rsidR="00E75332" w:rsidRPr="00F419B8">
        <w:t xml:space="preserve">records containing personal information will be overseen by two staff </w:t>
      </w:r>
      <w:proofErr w:type="spellStart"/>
      <w:r w:rsidR="00E75332" w:rsidRPr="00F419B8">
        <w:t>members</w:t>
      </w:r>
      <w:proofErr w:type="gramStart"/>
      <w:r w:rsidR="00E75332" w:rsidRPr="00F419B8">
        <w:t>.</w:t>
      </w:r>
      <w:r w:rsidR="00135CB3">
        <w:t>‘</w:t>
      </w:r>
      <w:proofErr w:type="gramEnd"/>
      <w:r>
        <w:t>D</w:t>
      </w:r>
      <w:r w:rsidR="00135CB3">
        <w:t>e</w:t>
      </w:r>
      <w:proofErr w:type="spellEnd"/>
      <w:r w:rsidR="00135CB3">
        <w:t xml:space="preserve">-identifying’ personal information which may come into the public domain. For example, removing identifying names or details from newsletters </w:t>
      </w:r>
      <w:r w:rsidR="00AF37C7">
        <w:t xml:space="preserve">etc. </w:t>
      </w:r>
    </w:p>
    <w:p w:rsidR="00066766" w:rsidRDefault="00F80C6C" w:rsidP="004C7F43">
      <w:pPr>
        <w:numPr>
          <w:ilvl w:val="0"/>
          <w:numId w:val="8"/>
        </w:numPr>
        <w:suppressAutoHyphens/>
        <w:spacing w:before="100" w:beforeAutospacing="1" w:after="100" w:afterAutospacing="1" w:line="336" w:lineRule="atLeast"/>
        <w:jc w:val="both"/>
      </w:pPr>
      <w:r>
        <w:t>E</w:t>
      </w:r>
      <w:r w:rsidR="00130408">
        <w:t xml:space="preserve">nsuring staff comply with our Social Media Policy (for example by </w:t>
      </w:r>
      <w:r w:rsidR="00130408" w:rsidRPr="00130408">
        <w:rPr>
          <w:rFonts w:cs="Calibri"/>
          <w:szCs w:val="20"/>
        </w:rPr>
        <w:t xml:space="preserve">obtaining authorisation from a child’s parents before posting any photos of their child on the Service social media page, </w:t>
      </w:r>
      <w:r w:rsidR="00130408">
        <w:rPr>
          <w:rFonts w:cs="Calibri"/>
          <w:szCs w:val="20"/>
        </w:rPr>
        <w:t>and not posting personal information on any social media page which could identify children or families.)</w:t>
      </w:r>
      <w:r>
        <w:t>E</w:t>
      </w:r>
      <w:r w:rsidR="00066766">
        <w:t>nsuring c</w:t>
      </w:r>
      <w:r w:rsidR="00066766" w:rsidRPr="00066766">
        <w:t>onfidential conversations with parents</w:t>
      </w:r>
      <w:r w:rsidR="00066766">
        <w:t xml:space="preserve"> </w:t>
      </w:r>
      <w:r w:rsidR="00066766" w:rsidRPr="00066766">
        <w:t xml:space="preserve">or with </w:t>
      </w:r>
      <w:r w:rsidR="00066766">
        <w:t>staff</w:t>
      </w:r>
      <w:r w:rsidR="00066766" w:rsidRPr="00066766">
        <w:t xml:space="preserve"> </w:t>
      </w:r>
      <w:r w:rsidR="00066766">
        <w:t>are</w:t>
      </w:r>
      <w:r w:rsidR="00066766" w:rsidRPr="00066766">
        <w:t xml:space="preserve"> conducted in a quiet area away from other children, parents and </w:t>
      </w:r>
      <w:r w:rsidR="00066766">
        <w:t>staff</w:t>
      </w:r>
      <w:r w:rsidR="00066766" w:rsidRPr="00066766">
        <w:t xml:space="preserve">. </w:t>
      </w:r>
    </w:p>
    <w:p w:rsidR="00A6716B" w:rsidRDefault="00FA2C6A" w:rsidP="004C7F43">
      <w:pPr>
        <w:spacing w:before="100" w:beforeAutospacing="1" w:after="0" w:line="336" w:lineRule="atLeast"/>
        <w:jc w:val="both"/>
      </w:pPr>
      <w:r>
        <w:rPr>
          <w:b/>
        </w:rPr>
        <w:t>How to a</w:t>
      </w:r>
      <w:r w:rsidR="00C52F32" w:rsidRPr="00D26D53">
        <w:rPr>
          <w:b/>
        </w:rPr>
        <w:t xml:space="preserve">ccess </w:t>
      </w:r>
      <w:r>
        <w:rPr>
          <w:b/>
        </w:rPr>
        <w:t>your</w:t>
      </w:r>
      <w:r w:rsidR="00C52F32" w:rsidRPr="00D26D53">
        <w:rPr>
          <w:b/>
        </w:rPr>
        <w:t xml:space="preserve"> personal information</w:t>
      </w:r>
      <w:ins w:id="4" w:author="Blue Gum Early Learning and CCC" w:date="2015-08-05T16:42:00Z">
        <w:r w:rsidR="007F1900">
          <w:rPr>
            <w:b/>
          </w:rPr>
          <w:t xml:space="preserve"> </w:t>
        </w:r>
      </w:ins>
      <w:r w:rsidR="00A6716B">
        <w:t xml:space="preserve">Individuals </w:t>
      </w:r>
      <w:r w:rsidR="003160CF">
        <w:t>may</w:t>
      </w:r>
      <w:r w:rsidR="00A6716B">
        <w:t xml:space="preserve"> request acces</w:t>
      </w:r>
      <w:r w:rsidR="003160CF">
        <w:t xml:space="preserve">s to their (or their child’s) personal information </w:t>
      </w:r>
      <w:r w:rsidR="00A6716B">
        <w:t xml:space="preserve">and </w:t>
      </w:r>
      <w:r w:rsidR="003160CF">
        <w:t xml:space="preserve">may </w:t>
      </w:r>
      <w:r w:rsidR="00A6716B">
        <w:t xml:space="preserve">request the correction of any errors. These requests may be made to the </w:t>
      </w:r>
      <w:r w:rsidR="00A6716B" w:rsidRPr="00F419B8">
        <w:t>Nominated Supervisor</w:t>
      </w:r>
      <w:r w:rsidR="00A6716B">
        <w:t xml:space="preserve"> by telephone on </w:t>
      </w:r>
      <w:r w:rsidR="00F419B8" w:rsidRPr="00F419B8">
        <w:t>08 93646517</w:t>
      </w:r>
      <w:r w:rsidR="00F419B8">
        <w:rPr>
          <w:color w:val="FF0000"/>
        </w:rPr>
        <w:t xml:space="preserve"> </w:t>
      </w:r>
      <w:r w:rsidR="00F419B8">
        <w:t xml:space="preserve">or email </w:t>
      </w:r>
      <w:hyperlink r:id="rId8" w:history="1">
        <w:r w:rsidR="00F419B8" w:rsidRPr="00EF7B0A">
          <w:rPr>
            <w:rStyle w:val="Hyperlink"/>
          </w:rPr>
          <w:t>bluegumchildcare@bigpond.com</w:t>
        </w:r>
      </w:hyperlink>
      <w:r w:rsidR="00F419B8">
        <w:t xml:space="preserve"> or by mail 33 Moolyeen Road Brentwood 6153.</w:t>
      </w:r>
    </w:p>
    <w:p w:rsidR="00E9466E" w:rsidRDefault="00E9466E" w:rsidP="004C7F43">
      <w:pPr>
        <w:spacing w:after="0"/>
        <w:jc w:val="both"/>
      </w:pPr>
      <w:r>
        <w:t xml:space="preserve">Personal information will be provided as soon as possible, and </w:t>
      </w:r>
      <w:r w:rsidR="0087550E">
        <w:t>no later than</w:t>
      </w:r>
      <w:r>
        <w:t xml:space="preserve"> 30 days </w:t>
      </w:r>
      <w:r w:rsidR="0087550E">
        <w:t>from</w:t>
      </w:r>
      <w:r>
        <w:t xml:space="preserve"> a request. We will provide the information in the form requested, for example by email, phone, in person, hard copy or electronic record unless it is unreasonable or impractical to do this for example due to the volume or nature of the information.</w:t>
      </w:r>
    </w:p>
    <w:p w:rsidR="00C52F32" w:rsidRPr="00F717A8" w:rsidRDefault="00F17ABC" w:rsidP="004C7F43">
      <w:pPr>
        <w:spacing w:before="100" w:beforeAutospacing="1" w:after="0" w:line="336" w:lineRule="atLeast"/>
        <w:jc w:val="both"/>
      </w:pPr>
      <w:r>
        <w:t xml:space="preserve">The </w:t>
      </w:r>
      <w:r w:rsidR="003160CF" w:rsidRPr="00F419B8">
        <w:t>Nominated Supervisor</w:t>
      </w:r>
      <w:r w:rsidR="003160CF">
        <w:t xml:space="preserve"> </w:t>
      </w:r>
      <w:r>
        <w:t>will</w:t>
      </w:r>
      <w:r w:rsidR="00E9466E">
        <w:t xml:space="preserve"> </w:t>
      </w:r>
      <w:r w:rsidR="005E2DD7">
        <w:t>always</w:t>
      </w:r>
      <w:r w:rsidR="006C6907">
        <w:t xml:space="preserve"> verify a person’s identity before providing access to the information</w:t>
      </w:r>
      <w:r w:rsidR="00E9466E">
        <w:t xml:space="preserve">, and ensure </w:t>
      </w:r>
      <w:r w:rsidRPr="00874D47">
        <w:rPr>
          <w:rFonts w:cs="Calibri"/>
          <w:spacing w:val="-3"/>
        </w:rPr>
        <w:t xml:space="preserve">someone </w:t>
      </w:r>
      <w:r>
        <w:rPr>
          <w:rFonts w:cs="Calibri"/>
          <w:spacing w:val="-3"/>
        </w:rPr>
        <w:t>remains</w:t>
      </w:r>
      <w:r w:rsidRPr="00874D47">
        <w:rPr>
          <w:rFonts w:cs="Calibri"/>
          <w:spacing w:val="-3"/>
        </w:rPr>
        <w:t xml:space="preserve"> with </w:t>
      </w:r>
      <w:r w:rsidR="00E9466E">
        <w:rPr>
          <w:rFonts w:cs="Calibri"/>
          <w:spacing w:val="-3"/>
        </w:rPr>
        <w:t>the</w:t>
      </w:r>
      <w:r>
        <w:rPr>
          <w:rFonts w:cs="Calibri"/>
          <w:spacing w:val="-3"/>
        </w:rPr>
        <w:t xml:space="preserve"> individual </w:t>
      </w:r>
      <w:r w:rsidRPr="00874D47">
        <w:rPr>
          <w:rFonts w:cs="Calibri"/>
          <w:spacing w:val="-3"/>
        </w:rPr>
        <w:t xml:space="preserve">to ensure </w:t>
      </w:r>
      <w:r w:rsidR="00E9466E">
        <w:rPr>
          <w:rFonts w:cs="Calibri"/>
          <w:spacing w:val="-3"/>
        </w:rPr>
        <w:t>information</w:t>
      </w:r>
      <w:r w:rsidRPr="00874D47">
        <w:rPr>
          <w:rFonts w:cs="Calibri"/>
          <w:spacing w:val="-3"/>
        </w:rPr>
        <w:t xml:space="preserve"> is not changed or removed without </w:t>
      </w:r>
      <w:r w:rsidR="003160CF">
        <w:rPr>
          <w:rFonts w:cs="Calibri"/>
          <w:spacing w:val="-3"/>
        </w:rPr>
        <w:t>our</w:t>
      </w:r>
      <w:r w:rsidRPr="00874D47">
        <w:rPr>
          <w:rFonts w:cs="Calibri"/>
          <w:spacing w:val="-3"/>
        </w:rPr>
        <w:t xml:space="preserve"> knowledge.</w:t>
      </w:r>
      <w:r w:rsidR="00414A3A">
        <w:t xml:space="preserve"> </w:t>
      </w:r>
    </w:p>
    <w:p w:rsidR="00E9466E" w:rsidRDefault="00E9466E" w:rsidP="004C7F43">
      <w:pPr>
        <w:spacing w:after="0"/>
        <w:jc w:val="both"/>
      </w:pPr>
    </w:p>
    <w:p w:rsidR="00E9466E" w:rsidRDefault="00EE59E3" w:rsidP="004C7F43">
      <w:pPr>
        <w:spacing w:after="0"/>
        <w:jc w:val="both"/>
      </w:pPr>
      <w:r>
        <w:t xml:space="preserve">There is no charge for making a request to access </w:t>
      </w:r>
      <w:r w:rsidR="0087550E">
        <w:t>the</w:t>
      </w:r>
      <w:r>
        <w:t xml:space="preserve"> information. However, we may charge a reasonable cost</w:t>
      </w:r>
      <w:r w:rsidR="00E9466E">
        <w:t xml:space="preserve"> for staff, postage and material expenses</w:t>
      </w:r>
      <w:r w:rsidR="00BD3701">
        <w:t xml:space="preserve"> </w:t>
      </w:r>
      <w:r w:rsidR="00D87306" w:rsidRPr="00D87306">
        <w:t xml:space="preserve">if the information is not readily available </w:t>
      </w:r>
      <w:r w:rsidR="00D87306" w:rsidRPr="00D87306">
        <w:lastRenderedPageBreak/>
        <w:t xml:space="preserve">and </w:t>
      </w:r>
      <w:r w:rsidR="00BD3701">
        <w:t xml:space="preserve">retrieving the information takes a lot of time. </w:t>
      </w:r>
      <w:r w:rsidR="00E9466E">
        <w:t>W</w:t>
      </w:r>
      <w:r w:rsidR="00D87306">
        <w:t xml:space="preserve">e will advise </w:t>
      </w:r>
      <w:r w:rsidR="00E9466E">
        <w:t xml:space="preserve">you of </w:t>
      </w:r>
      <w:r w:rsidR="00D87306">
        <w:t xml:space="preserve">the cost and get your agreement before we proceed. </w:t>
      </w:r>
    </w:p>
    <w:p w:rsidR="00C95C6E" w:rsidRDefault="00C95C6E" w:rsidP="004C7F43">
      <w:pPr>
        <w:spacing w:after="0"/>
        <w:jc w:val="both"/>
      </w:pPr>
    </w:p>
    <w:p w:rsidR="00F717A8" w:rsidRDefault="00C95C6E" w:rsidP="004C7F43">
      <w:pPr>
        <w:spacing w:after="0" w:line="336" w:lineRule="atLeast"/>
        <w:jc w:val="both"/>
      </w:pPr>
      <w:r>
        <w:t>There may be rare occasions when we are unable to provide access because we believe</w:t>
      </w:r>
      <w:r w:rsidR="0082122D">
        <w:t>:</w:t>
      </w:r>
    </w:p>
    <w:p w:rsidR="00D341FC" w:rsidRDefault="00C95C6E" w:rsidP="004C7F43">
      <w:pPr>
        <w:pStyle w:val="ListParagraph"/>
        <w:numPr>
          <w:ilvl w:val="0"/>
          <w:numId w:val="8"/>
        </w:numPr>
        <w:tabs>
          <w:tab w:val="left" w:pos="-720"/>
          <w:tab w:val="left" w:pos="0"/>
        </w:tabs>
        <w:suppressAutoHyphens/>
        <w:spacing w:after="100" w:afterAutospacing="1" w:line="336" w:lineRule="atLeast"/>
        <w:jc w:val="both"/>
      </w:pPr>
      <w:proofErr w:type="gramStart"/>
      <w:r>
        <w:t>giving</w:t>
      </w:r>
      <w:proofErr w:type="gramEnd"/>
      <w:r>
        <w:t xml:space="preserve"> access would be unlawful</w:t>
      </w:r>
      <w:r w:rsidR="00D341FC">
        <w:t xml:space="preserve">, the information </w:t>
      </w:r>
      <w:r>
        <w:t xml:space="preserve">relates </w:t>
      </w:r>
      <w:r w:rsidR="0087550E" w:rsidRPr="005A5842">
        <w:t>to unlawful activity</w:t>
      </w:r>
      <w:r w:rsidR="00D341FC">
        <w:t xml:space="preserve"> or serious misconduct</w:t>
      </w:r>
      <w:r w:rsidR="0087550E" w:rsidRPr="005A5842">
        <w:t xml:space="preserve">, </w:t>
      </w:r>
      <w:r w:rsidR="00D341FC">
        <w:t xml:space="preserve">or it may prejudice the activities of a law enforcement body. </w:t>
      </w:r>
    </w:p>
    <w:p w:rsidR="0087550E" w:rsidRDefault="00C95C6E" w:rsidP="004C7F43">
      <w:pPr>
        <w:pStyle w:val="ListParagraph"/>
        <w:numPr>
          <w:ilvl w:val="0"/>
          <w:numId w:val="8"/>
        </w:numPr>
        <w:tabs>
          <w:tab w:val="left" w:pos="-720"/>
          <w:tab w:val="left" w:pos="0"/>
        </w:tabs>
        <w:suppressAutoHyphens/>
        <w:spacing w:after="100" w:afterAutospacing="1" w:line="336" w:lineRule="atLeast"/>
        <w:jc w:val="both"/>
      </w:pPr>
      <w:proofErr w:type="gramStart"/>
      <w:r>
        <w:t>there</w:t>
      </w:r>
      <w:proofErr w:type="gramEnd"/>
      <w:r>
        <w:t xml:space="preserve"> is a </w:t>
      </w:r>
      <w:r w:rsidR="0087550E" w:rsidRPr="005A5842">
        <w:t xml:space="preserve">serious threat to life, health or safety. </w:t>
      </w:r>
    </w:p>
    <w:p w:rsidR="0082122D" w:rsidRPr="007441AA" w:rsidRDefault="0082122D" w:rsidP="004C7F43">
      <w:pPr>
        <w:pStyle w:val="ListParagraph"/>
        <w:numPr>
          <w:ilvl w:val="0"/>
          <w:numId w:val="8"/>
        </w:numPr>
        <w:spacing w:before="100" w:beforeAutospacing="1" w:after="100" w:afterAutospacing="1" w:line="336" w:lineRule="atLeast"/>
        <w:jc w:val="both"/>
      </w:pPr>
      <w:proofErr w:type="gramStart"/>
      <w:r w:rsidRPr="0082122D">
        <w:t>giving</w:t>
      </w:r>
      <w:proofErr w:type="gramEnd"/>
      <w:r w:rsidRPr="0082122D">
        <w:t xml:space="preserve"> access would unreasonabl</w:t>
      </w:r>
      <w:r w:rsidR="00C95C6E">
        <w:t>y affect</w:t>
      </w:r>
      <w:r w:rsidRPr="0082122D">
        <w:t xml:space="preserve"> the privacy of other</w:t>
      </w:r>
      <w:r w:rsidR="00C95C6E">
        <w:t>s.</w:t>
      </w:r>
      <w:r w:rsidRPr="0082122D">
        <w:t xml:space="preserve"> </w:t>
      </w:r>
    </w:p>
    <w:p w:rsidR="0082122D" w:rsidRPr="007441AA" w:rsidRDefault="0082122D" w:rsidP="004C7F43">
      <w:pPr>
        <w:pStyle w:val="ListParagraph"/>
        <w:numPr>
          <w:ilvl w:val="0"/>
          <w:numId w:val="8"/>
        </w:numPr>
        <w:spacing w:before="100" w:beforeAutospacing="1" w:after="100" w:afterAutospacing="1" w:line="336" w:lineRule="atLeast"/>
        <w:jc w:val="both"/>
      </w:pPr>
      <w:proofErr w:type="gramStart"/>
      <w:r w:rsidRPr="0082122D">
        <w:t>the</w:t>
      </w:r>
      <w:proofErr w:type="gramEnd"/>
      <w:r w:rsidRPr="0082122D">
        <w:t xml:space="preserve"> request </w:t>
      </w:r>
      <w:r w:rsidR="007441AA">
        <w:t>is frivolous or vexatious, for example to harass staff.</w:t>
      </w:r>
    </w:p>
    <w:p w:rsidR="0082122D" w:rsidRPr="0082122D" w:rsidRDefault="0082122D" w:rsidP="004C7F43">
      <w:pPr>
        <w:pStyle w:val="ListParagraph"/>
        <w:numPr>
          <w:ilvl w:val="0"/>
          <w:numId w:val="8"/>
        </w:numPr>
        <w:spacing w:before="100" w:beforeAutospacing="1" w:after="100" w:afterAutospacing="1" w:line="336" w:lineRule="atLeast"/>
        <w:jc w:val="both"/>
      </w:pPr>
      <w:proofErr w:type="gramStart"/>
      <w:r w:rsidRPr="0082122D">
        <w:t>the</w:t>
      </w:r>
      <w:proofErr w:type="gramEnd"/>
      <w:r w:rsidRPr="0082122D">
        <w:t xml:space="preserve"> information relates to legal proceedings </w:t>
      </w:r>
      <w:r w:rsidR="00C95C6E">
        <w:t xml:space="preserve">(eg unfair dismissal claim) </w:t>
      </w:r>
      <w:r w:rsidRPr="0082122D">
        <w:t xml:space="preserve">between the </w:t>
      </w:r>
      <w:r w:rsidRPr="007441AA">
        <w:t>Service</w:t>
      </w:r>
      <w:r w:rsidRPr="0082122D">
        <w:t xml:space="preserve"> and the individual</w:t>
      </w:r>
      <w:r w:rsidR="00E9466E">
        <w:t>.</w:t>
      </w:r>
    </w:p>
    <w:p w:rsidR="0082122D" w:rsidRPr="0082122D" w:rsidRDefault="0082122D" w:rsidP="004C7F43">
      <w:pPr>
        <w:pStyle w:val="ListParagraph"/>
        <w:numPr>
          <w:ilvl w:val="0"/>
          <w:numId w:val="8"/>
        </w:numPr>
        <w:spacing w:before="100" w:beforeAutospacing="1" w:after="100" w:afterAutospacing="1" w:line="336" w:lineRule="atLeast"/>
        <w:jc w:val="both"/>
      </w:pPr>
      <w:proofErr w:type="gramStart"/>
      <w:r w:rsidRPr="0082122D">
        <w:t>giving</w:t>
      </w:r>
      <w:proofErr w:type="gramEnd"/>
      <w:r w:rsidRPr="0082122D">
        <w:t xml:space="preserve"> access would </w:t>
      </w:r>
      <w:r w:rsidR="00B0726D" w:rsidRPr="0082122D">
        <w:t>reveal</w:t>
      </w:r>
      <w:r w:rsidR="00B0726D">
        <w:t xml:space="preserve"> </w:t>
      </w:r>
      <w:r w:rsidR="00B0726D" w:rsidRPr="0082122D">
        <w:t>sensitive</w:t>
      </w:r>
      <w:r w:rsidR="00D341FC">
        <w:t xml:space="preserve"> i</w:t>
      </w:r>
      <w:r w:rsidR="007441AA">
        <w:t xml:space="preserve">nformation </w:t>
      </w:r>
      <w:r w:rsidR="007441AA" w:rsidRPr="007441AA">
        <w:t xml:space="preserve">about a </w:t>
      </w:r>
      <w:r w:rsidRPr="0082122D">
        <w:t>commercial decision.</w:t>
      </w:r>
    </w:p>
    <w:p w:rsidR="0082122D" w:rsidRDefault="00EE59E3" w:rsidP="004C7F43">
      <w:pPr>
        <w:spacing w:after="0" w:line="336" w:lineRule="atLeast"/>
        <w:ind w:left="45"/>
        <w:jc w:val="both"/>
      </w:pPr>
      <w:r>
        <w:t>We may, however, provide the information in an alternative way for example by:</w:t>
      </w:r>
    </w:p>
    <w:p w:rsidR="00EE59E3" w:rsidRDefault="00EE59E3" w:rsidP="004C7F43">
      <w:pPr>
        <w:pStyle w:val="ListParagraph"/>
        <w:numPr>
          <w:ilvl w:val="0"/>
          <w:numId w:val="8"/>
        </w:numPr>
        <w:spacing w:after="100" w:afterAutospacing="1" w:line="336" w:lineRule="atLeast"/>
        <w:jc w:val="both"/>
      </w:pPr>
      <w:r w:rsidRPr="00EE59E3">
        <w:t xml:space="preserve">deleting any personal information </w:t>
      </w:r>
      <w:r>
        <w:t>which cannot be provided</w:t>
      </w:r>
      <w:r w:rsidRPr="00EE59E3">
        <w:t xml:space="preserve"> </w:t>
      </w:r>
    </w:p>
    <w:p w:rsidR="00EE59E3" w:rsidRPr="00EE59E3" w:rsidRDefault="00EA0AFC" w:rsidP="004C7F43">
      <w:pPr>
        <w:pStyle w:val="ListParagraph"/>
        <w:numPr>
          <w:ilvl w:val="0"/>
          <w:numId w:val="8"/>
        </w:numPr>
        <w:spacing w:before="100" w:beforeAutospacing="1" w:after="100" w:afterAutospacing="1" w:line="336" w:lineRule="atLeast"/>
        <w:jc w:val="both"/>
      </w:pPr>
      <w:r>
        <w:t xml:space="preserve">providing </w:t>
      </w:r>
      <w:r w:rsidR="00EE59E3" w:rsidRPr="00EE59E3">
        <w:t xml:space="preserve">a summary of the information </w:t>
      </w:r>
    </w:p>
    <w:p w:rsidR="00EE59E3" w:rsidRPr="00EE59E3" w:rsidRDefault="00EE59E3" w:rsidP="004C7F43">
      <w:pPr>
        <w:pStyle w:val="ListParagraph"/>
        <w:numPr>
          <w:ilvl w:val="0"/>
          <w:numId w:val="8"/>
        </w:numPr>
        <w:spacing w:before="100" w:beforeAutospacing="1" w:after="100" w:afterAutospacing="1" w:line="336" w:lineRule="atLeast"/>
        <w:jc w:val="both"/>
      </w:pPr>
      <w:r w:rsidRPr="00EE59E3">
        <w:t>giving access to the information in an alternative format</w:t>
      </w:r>
    </w:p>
    <w:p w:rsidR="00EE59E3" w:rsidRPr="00EE59E3" w:rsidRDefault="00EE59E3" w:rsidP="004C7F43">
      <w:pPr>
        <w:pStyle w:val="ListParagraph"/>
        <w:numPr>
          <w:ilvl w:val="0"/>
          <w:numId w:val="8"/>
        </w:numPr>
        <w:spacing w:before="100" w:beforeAutospacing="1" w:after="100" w:afterAutospacing="1" w:line="336" w:lineRule="atLeast"/>
        <w:jc w:val="both"/>
      </w:pPr>
      <w:proofErr w:type="gramStart"/>
      <w:r>
        <w:t>allowing</w:t>
      </w:r>
      <w:proofErr w:type="gramEnd"/>
      <w:r>
        <w:t xml:space="preserve"> the individual to inspect a hard copy </w:t>
      </w:r>
      <w:r w:rsidRPr="00EE59E3">
        <w:t xml:space="preserve">of the information and </w:t>
      </w:r>
      <w:r>
        <w:t>letting them</w:t>
      </w:r>
      <w:r w:rsidRPr="00EE59E3">
        <w:t xml:space="preserve"> take notes</w:t>
      </w:r>
      <w:r w:rsidR="009C4FE0">
        <w:t>.</w:t>
      </w:r>
    </w:p>
    <w:p w:rsidR="00EA0AFC" w:rsidRDefault="00EA0AFC" w:rsidP="004C7F43">
      <w:pPr>
        <w:spacing w:after="0"/>
        <w:ind w:left="45"/>
        <w:jc w:val="both"/>
      </w:pPr>
      <w:r>
        <w:t xml:space="preserve">We will advise </w:t>
      </w:r>
      <w:r w:rsidR="00076C69">
        <w:t>you</w:t>
      </w:r>
      <w:r>
        <w:t xml:space="preserve"> promptly </w:t>
      </w:r>
      <w:r w:rsidRPr="00FD6F01">
        <w:t>in writing</w:t>
      </w:r>
      <w:r w:rsidRPr="00EA0AFC">
        <w:rPr>
          <w:color w:val="FF0000"/>
        </w:rPr>
        <w:t xml:space="preserve"> </w:t>
      </w:r>
      <w:r>
        <w:t>if we are unable to provide access to the information, or access in the format requested.  The advice will include the reasons for the refusal to provide the information (unless it is unreasonable to do this) and information about how to access our grievance procedure.</w:t>
      </w:r>
      <w:r w:rsidRPr="006916A2">
        <w:t xml:space="preserve"> </w:t>
      </w:r>
    </w:p>
    <w:p w:rsidR="00EE59E3" w:rsidRDefault="00593798" w:rsidP="004C7F43">
      <w:pPr>
        <w:spacing w:before="100" w:beforeAutospacing="1" w:after="0" w:line="336" w:lineRule="atLeast"/>
        <w:jc w:val="both"/>
        <w:rPr>
          <w:b/>
        </w:rPr>
      </w:pPr>
      <w:r w:rsidRPr="00593798">
        <w:rPr>
          <w:b/>
        </w:rPr>
        <w:t>Correction of personal information</w:t>
      </w:r>
    </w:p>
    <w:p w:rsidR="00F80C6C" w:rsidRPr="00593798" w:rsidRDefault="00F80C6C" w:rsidP="004C7F43">
      <w:pPr>
        <w:spacing w:before="100" w:beforeAutospacing="1" w:after="0" w:line="336" w:lineRule="atLeast"/>
        <w:jc w:val="both"/>
        <w:rPr>
          <w:b/>
        </w:rPr>
      </w:pPr>
    </w:p>
    <w:p w:rsidR="00474ADF" w:rsidRDefault="009A72E4" w:rsidP="004C7F43">
      <w:pPr>
        <w:pStyle w:val="NoSpacing"/>
        <w:spacing w:line="276" w:lineRule="auto"/>
        <w:jc w:val="both"/>
      </w:pPr>
      <w:r>
        <w:t>Individuals</w:t>
      </w:r>
      <w:r w:rsidR="00474ADF" w:rsidRPr="00474ADF">
        <w:t xml:space="preserve"> have a right to request the correction of any errors</w:t>
      </w:r>
      <w:r w:rsidR="00727FCE">
        <w:t xml:space="preserve"> in their personal information</w:t>
      </w:r>
      <w:r w:rsidR="00474ADF" w:rsidRPr="00474ADF">
        <w:t xml:space="preserve">. These requests may be made to the </w:t>
      </w:r>
      <w:r w:rsidR="00474ADF" w:rsidRPr="00FD6F01">
        <w:t>Nominated Supervisor</w:t>
      </w:r>
      <w:r w:rsidR="00FD6F01">
        <w:t xml:space="preserve"> by telephone on 08 93646517 or email </w:t>
      </w:r>
      <w:hyperlink r:id="rId9" w:history="1">
        <w:r w:rsidR="00FD6F01" w:rsidRPr="00EF7B0A">
          <w:rPr>
            <w:rStyle w:val="Hyperlink"/>
          </w:rPr>
          <w:t>bluegumchildcare@bigpond.com</w:t>
        </w:r>
      </w:hyperlink>
      <w:r w:rsidR="00FD6F01">
        <w:rPr>
          <w:color w:val="FF0000"/>
        </w:rPr>
        <w:t xml:space="preserve"> </w:t>
      </w:r>
      <w:r w:rsidR="00FD6F01">
        <w:t>or by mail 33 Moolyeen Road Brentwood 6153</w:t>
      </w:r>
    </w:p>
    <w:p w:rsidR="00474ADF" w:rsidRDefault="00474ADF" w:rsidP="004C7F43">
      <w:pPr>
        <w:spacing w:after="0"/>
        <w:ind w:left="45"/>
        <w:jc w:val="both"/>
      </w:pPr>
    </w:p>
    <w:p w:rsidR="00593798" w:rsidRDefault="00526118" w:rsidP="004C7F43">
      <w:pPr>
        <w:spacing w:after="0" w:line="336" w:lineRule="atLeast"/>
        <w:ind w:left="45"/>
        <w:jc w:val="both"/>
      </w:pPr>
      <w:r>
        <w:t xml:space="preserve">The </w:t>
      </w:r>
      <w:r w:rsidRPr="00FD6F01">
        <w:t>Nominated Supervisor</w:t>
      </w:r>
      <w:r>
        <w:t xml:space="preserve"> will take reasonable steps to correct personal information </w:t>
      </w:r>
      <w:r w:rsidR="00C2459F">
        <w:t xml:space="preserve">that </w:t>
      </w:r>
      <w:r>
        <w:t xml:space="preserve">is </w:t>
      </w:r>
      <w:r w:rsidR="00C2459F">
        <w:t>in</w:t>
      </w:r>
      <w:r>
        <w:t xml:space="preserve">accurate, </w:t>
      </w:r>
      <w:r w:rsidR="00C2459F">
        <w:t>out of date</w:t>
      </w:r>
      <w:r>
        <w:t xml:space="preserve">, </w:t>
      </w:r>
      <w:r w:rsidR="00C2459F">
        <w:t>in</w:t>
      </w:r>
      <w:r>
        <w:t>complete,</w:t>
      </w:r>
      <w:r w:rsidR="00C2459F">
        <w:t xml:space="preserve"> irr</w:t>
      </w:r>
      <w:r>
        <w:t>elev</w:t>
      </w:r>
      <w:r w:rsidR="00C2459F">
        <w:t>a</w:t>
      </w:r>
      <w:r>
        <w:t xml:space="preserve">nt </w:t>
      </w:r>
      <w:r w:rsidR="00C2459F">
        <w:t>or</w:t>
      </w:r>
      <w:r>
        <w:t xml:space="preserve"> misleading</w:t>
      </w:r>
      <w:r w:rsidR="00830D12" w:rsidRPr="00830D12">
        <w:t xml:space="preserve"> </w:t>
      </w:r>
      <w:r w:rsidR="00830D12">
        <w:t>as soon as it is available</w:t>
      </w:r>
      <w:r>
        <w:t>.</w:t>
      </w:r>
      <w:r w:rsidR="00C2459F">
        <w:t xml:space="preserve"> </w:t>
      </w:r>
      <w:r w:rsidR="007F37FB">
        <w:t xml:space="preserve"> </w:t>
      </w:r>
      <w:r w:rsidR="00292686">
        <w:t>T</w:t>
      </w:r>
      <w:r w:rsidR="00C2459F">
        <w:t>he</w:t>
      </w:r>
      <w:r w:rsidR="002F60FA" w:rsidRPr="002F60FA">
        <w:rPr>
          <w:color w:val="FF0000"/>
        </w:rPr>
        <w:t xml:space="preserve"> </w:t>
      </w:r>
      <w:r w:rsidR="00C2459F" w:rsidRPr="00FD6F01">
        <w:t>Nominated Supervisor</w:t>
      </w:r>
      <w:r w:rsidR="00C2459F">
        <w:t xml:space="preserve"> will:</w:t>
      </w:r>
    </w:p>
    <w:p w:rsidR="00612FF5" w:rsidRDefault="00612FF5" w:rsidP="004C7F43">
      <w:pPr>
        <w:pStyle w:val="ListParagraph"/>
        <w:numPr>
          <w:ilvl w:val="0"/>
          <w:numId w:val="13"/>
        </w:numPr>
        <w:spacing w:after="100" w:afterAutospacing="1" w:line="336" w:lineRule="atLeast"/>
        <w:jc w:val="both"/>
      </w:pPr>
      <w:r>
        <w:t>take reasonable steps to ensure information supplied by an individual is correct</w:t>
      </w:r>
      <w:r w:rsidR="00F80C6C">
        <w:t>;</w:t>
      </w:r>
    </w:p>
    <w:p w:rsidR="00612FF5" w:rsidRDefault="00612FF5" w:rsidP="004C7F43">
      <w:pPr>
        <w:pStyle w:val="ListParagraph"/>
        <w:numPr>
          <w:ilvl w:val="0"/>
          <w:numId w:val="13"/>
        </w:numPr>
        <w:spacing w:before="100" w:beforeAutospacing="1" w:after="100" w:afterAutospacing="1" w:line="336" w:lineRule="atLeast"/>
        <w:jc w:val="both"/>
      </w:pPr>
      <w:r>
        <w:t>verify the identity of an individual requesting the correction of personal information</w:t>
      </w:r>
      <w:r w:rsidR="00F80C6C">
        <w:t>;</w:t>
      </w:r>
    </w:p>
    <w:p w:rsidR="00C2459F" w:rsidRDefault="00C2459F" w:rsidP="004C7F43">
      <w:pPr>
        <w:pStyle w:val="ListParagraph"/>
        <w:numPr>
          <w:ilvl w:val="0"/>
          <w:numId w:val="13"/>
        </w:numPr>
        <w:spacing w:before="100" w:beforeAutospacing="1" w:after="100" w:afterAutospacing="1" w:line="336" w:lineRule="atLeast"/>
        <w:jc w:val="both"/>
      </w:pPr>
      <w:r>
        <w:t xml:space="preserve">notify other organisations </w:t>
      </w:r>
      <w:r w:rsidR="00E63356">
        <w:t>about</w:t>
      </w:r>
      <w:r>
        <w:t xml:space="preserve"> the correction </w:t>
      </w:r>
      <w:r w:rsidR="00E63356">
        <w:t>i</w:t>
      </w:r>
      <w:r>
        <w:t xml:space="preserve">f this is </w:t>
      </w:r>
      <w:r w:rsidR="00E63356">
        <w:t xml:space="preserve">relevant, </w:t>
      </w:r>
      <w:r>
        <w:t>reasonable or practical</w:t>
      </w:r>
      <w:r w:rsidR="00F80C6C">
        <w:t>;</w:t>
      </w:r>
    </w:p>
    <w:p w:rsidR="00E63356" w:rsidRDefault="00C2459F" w:rsidP="004C7F43">
      <w:pPr>
        <w:pStyle w:val="ListParagraph"/>
        <w:numPr>
          <w:ilvl w:val="0"/>
          <w:numId w:val="13"/>
        </w:numPr>
        <w:spacing w:before="100" w:beforeAutospacing="1" w:after="100" w:afterAutospacing="1" w:line="336" w:lineRule="atLeast"/>
        <w:jc w:val="both"/>
      </w:pPr>
      <w:r>
        <w:t>advise the individual about the correction</w:t>
      </w:r>
      <w:r w:rsidR="00EA4315">
        <w:t xml:space="preserve"> to their info</w:t>
      </w:r>
      <w:r w:rsidR="00292686">
        <w:t>rm</w:t>
      </w:r>
      <w:r w:rsidR="00EA4315">
        <w:t>ation</w:t>
      </w:r>
      <w:r w:rsidR="002F60FA">
        <w:t xml:space="preserve"> if they are not aware</w:t>
      </w:r>
      <w:r w:rsidR="00F80C6C">
        <w:t>;</w:t>
      </w:r>
    </w:p>
    <w:p w:rsidR="00EA4315" w:rsidRDefault="00EA4315" w:rsidP="004C7F43">
      <w:pPr>
        <w:pStyle w:val="ListParagraph"/>
        <w:numPr>
          <w:ilvl w:val="0"/>
          <w:numId w:val="13"/>
        </w:numPr>
        <w:spacing w:before="100" w:beforeAutospacing="1" w:after="100" w:afterAutospacing="1" w:line="336" w:lineRule="atLeast"/>
        <w:jc w:val="both"/>
      </w:pPr>
      <w:r>
        <w:t>if immediately unable to correct an individual’s personal information, explain what additional information or explanation is required and/or why we cannot immediately act on the information provided</w:t>
      </w:r>
      <w:r w:rsidR="00F80C6C">
        <w:t>;</w:t>
      </w:r>
    </w:p>
    <w:p w:rsidR="00EA4315" w:rsidRDefault="004F65B0" w:rsidP="004C7F43">
      <w:pPr>
        <w:pStyle w:val="ListParagraph"/>
        <w:numPr>
          <w:ilvl w:val="0"/>
          <w:numId w:val="13"/>
        </w:numPr>
        <w:spacing w:before="100" w:beforeAutospacing="1" w:after="100" w:afterAutospacing="1" w:line="336" w:lineRule="atLeast"/>
        <w:jc w:val="both"/>
      </w:pPr>
      <w:r>
        <w:t xml:space="preserve">if unable to correct the information, include </w:t>
      </w:r>
      <w:r w:rsidR="00292686">
        <w:t xml:space="preserve">reasons </w:t>
      </w:r>
      <w:r>
        <w:t>for this</w:t>
      </w:r>
      <w:r w:rsidR="00DE552E">
        <w:t xml:space="preserve"> (for example we believe it</w:t>
      </w:r>
      <w:r w:rsidR="002F60FA">
        <w:t>’s</w:t>
      </w:r>
      <w:r w:rsidR="00DE552E">
        <w:t xml:space="preserve"> current)</w:t>
      </w:r>
      <w:r w:rsidR="00DE552E" w:rsidRPr="00DE552E">
        <w:t xml:space="preserve"> </w:t>
      </w:r>
      <w:r>
        <w:t>and inform the individual</w:t>
      </w:r>
      <w:r w:rsidR="00DE552E">
        <w:t xml:space="preserve"> about </w:t>
      </w:r>
      <w:r w:rsidR="00C2459F">
        <w:t xml:space="preserve">our grievance procedure </w:t>
      </w:r>
      <w:r w:rsidR="00830D12">
        <w:t xml:space="preserve">and </w:t>
      </w:r>
      <w:r>
        <w:t>their right</w:t>
      </w:r>
      <w:r w:rsidR="00830D12">
        <w:t xml:space="preserve"> to </w:t>
      </w:r>
      <w:r w:rsidR="00830D12" w:rsidRPr="00EA4315">
        <w:t xml:space="preserve">include a </w:t>
      </w:r>
      <w:r w:rsidR="00830D12" w:rsidRPr="00EA4315">
        <w:lastRenderedPageBreak/>
        <w:t xml:space="preserve">statement with the information </w:t>
      </w:r>
      <w:r w:rsidR="00830D12">
        <w:t>saying they</w:t>
      </w:r>
      <w:r w:rsidR="00830D12" w:rsidRPr="00EA4315">
        <w:t xml:space="preserve"> believe it to be</w:t>
      </w:r>
      <w:r w:rsidR="00830D12" w:rsidRPr="00E63356">
        <w:t xml:space="preserve"> inaccurate, out-of-date, incomplete, irrelevant or misleading</w:t>
      </w:r>
      <w:r w:rsidR="00F80C6C">
        <w:t>; and</w:t>
      </w:r>
    </w:p>
    <w:p w:rsidR="00E63356" w:rsidRDefault="00E63356" w:rsidP="004C7F43">
      <w:pPr>
        <w:pStyle w:val="ListParagraph"/>
        <w:numPr>
          <w:ilvl w:val="0"/>
          <w:numId w:val="13"/>
        </w:numPr>
        <w:spacing w:before="100" w:beforeAutospacing="1" w:after="100" w:afterAutospacing="1" w:line="336" w:lineRule="atLeast"/>
        <w:jc w:val="both"/>
      </w:pPr>
      <w:proofErr w:type="gramStart"/>
      <w:r>
        <w:t>correct</w:t>
      </w:r>
      <w:proofErr w:type="gramEnd"/>
      <w:r>
        <w:t xml:space="preserve"> the information</w:t>
      </w:r>
      <w:r w:rsidR="007F37FB">
        <w:t>, or include a statement if requested</w:t>
      </w:r>
      <w:r w:rsidR="00830D12">
        <w:t>,</w:t>
      </w:r>
      <w:r w:rsidR="007F37FB">
        <w:t xml:space="preserve"> as soon as possible.</w:t>
      </w:r>
    </w:p>
    <w:p w:rsidR="00DB5C1E" w:rsidRPr="00780F33" w:rsidRDefault="00E63356" w:rsidP="004C7F43">
      <w:pPr>
        <w:spacing w:before="100" w:beforeAutospacing="1" w:after="100" w:afterAutospacing="1" w:line="336" w:lineRule="atLeast"/>
        <w:ind w:left="45"/>
        <w:jc w:val="both"/>
      </w:pPr>
      <w:r>
        <w:t xml:space="preserve">We will </w:t>
      </w:r>
      <w:r w:rsidR="00830D12">
        <w:t>not</w:t>
      </w:r>
      <w:r>
        <w:t xml:space="preserve"> charge </w:t>
      </w:r>
      <w:r w:rsidR="009A72E4">
        <w:t>you</w:t>
      </w:r>
      <w:r>
        <w:t xml:space="preserve"> </w:t>
      </w:r>
      <w:r w:rsidR="00830D12">
        <w:t>for</w:t>
      </w:r>
      <w:r>
        <w:t xml:space="preserve"> making a request to correct their personal information</w:t>
      </w:r>
      <w:r w:rsidR="00830D12">
        <w:t xml:space="preserve"> or for including a statement with </w:t>
      </w:r>
      <w:r w:rsidR="009A72E4">
        <w:t>your</w:t>
      </w:r>
      <w:r w:rsidR="00830D12">
        <w:t xml:space="preserve"> personal information.</w:t>
      </w:r>
      <w:r>
        <w:t xml:space="preserve"> </w:t>
      </w:r>
    </w:p>
    <w:p w:rsidR="001E229A" w:rsidRDefault="001E229A" w:rsidP="004C7F43">
      <w:pPr>
        <w:spacing w:before="100" w:beforeAutospacing="1" w:after="0" w:line="336" w:lineRule="atLeast"/>
        <w:jc w:val="both"/>
        <w:rPr>
          <w:b/>
        </w:rPr>
      </w:pPr>
      <w:r w:rsidRPr="00727FCE">
        <w:rPr>
          <w:b/>
        </w:rPr>
        <w:t>Complaints</w:t>
      </w:r>
    </w:p>
    <w:p w:rsidR="008843B1" w:rsidRPr="00727FCE" w:rsidRDefault="008843B1" w:rsidP="004C7F43">
      <w:pPr>
        <w:spacing w:before="100" w:beforeAutospacing="1" w:after="0" w:line="336" w:lineRule="atLeast"/>
        <w:jc w:val="both"/>
        <w:rPr>
          <w:b/>
        </w:rPr>
      </w:pPr>
    </w:p>
    <w:p w:rsidR="008843B1" w:rsidRDefault="009A72E4" w:rsidP="004C7F43">
      <w:pPr>
        <w:jc w:val="both"/>
      </w:pPr>
      <w:r>
        <w:t>If you</w:t>
      </w:r>
      <w:r w:rsidR="001E229A">
        <w:t xml:space="preserve"> believe we have breached </w:t>
      </w:r>
      <w:r w:rsidR="004F65B0">
        <w:t>P</w:t>
      </w:r>
      <w:r w:rsidR="001E229A">
        <w:t xml:space="preserve">rivacy </w:t>
      </w:r>
      <w:r w:rsidR="004F65B0">
        <w:t>L</w:t>
      </w:r>
      <w:r w:rsidR="001E229A">
        <w:t xml:space="preserve">aws or our Privacy Policy may lodge a complaint with the </w:t>
      </w:r>
      <w:r w:rsidR="001E229A" w:rsidRPr="00147CF0">
        <w:t>Nominated Supervisor</w:t>
      </w:r>
      <w:r w:rsidR="001E229A" w:rsidRPr="00983EF0">
        <w:t xml:space="preserve"> </w:t>
      </w:r>
      <w:r w:rsidR="00147CF0">
        <w:t xml:space="preserve">by telephone on 08 93646517 </w:t>
      </w:r>
      <w:r w:rsidR="001E229A" w:rsidRPr="00474ADF">
        <w:t xml:space="preserve">or email </w:t>
      </w:r>
      <w:hyperlink r:id="rId10" w:history="1">
        <w:r w:rsidR="00147CF0" w:rsidRPr="00EF7B0A">
          <w:rPr>
            <w:rStyle w:val="Hyperlink"/>
          </w:rPr>
          <w:t>bluegumchildcare@bigpond.com</w:t>
        </w:r>
      </w:hyperlink>
      <w:r w:rsidR="00147CF0">
        <w:rPr>
          <w:color w:val="FF0000"/>
        </w:rPr>
        <w:t xml:space="preserve"> </w:t>
      </w:r>
      <w:r w:rsidR="001E229A" w:rsidRPr="00474ADF">
        <w:t>or by mail</w:t>
      </w:r>
      <w:r w:rsidR="00147CF0">
        <w:rPr>
          <w:color w:val="FF0000"/>
        </w:rPr>
        <w:t xml:space="preserve"> </w:t>
      </w:r>
      <w:r w:rsidR="00147CF0" w:rsidRPr="00147CF0">
        <w:t>33 Moolyeen Road Brentwood 6153</w:t>
      </w:r>
      <w:r w:rsidR="001E229A">
        <w:t xml:space="preserve">. </w:t>
      </w:r>
    </w:p>
    <w:p w:rsidR="001E229A" w:rsidRDefault="001E229A" w:rsidP="004C7F43">
      <w:pPr>
        <w:jc w:val="both"/>
      </w:pPr>
      <w:r>
        <w:t xml:space="preserve">The </w:t>
      </w:r>
      <w:r w:rsidRPr="00147CF0">
        <w:t>Nominated Supervisor</w:t>
      </w:r>
      <w:r>
        <w:t xml:space="preserve"> will follow the Service’s grievance procedure to investigate the complaint. Individuals who are unhappy with the outcome of the investigation may raise their complaint with the Office Australian Information Commissioner  </w:t>
      </w:r>
      <w:hyperlink r:id="rId11" w:history="1">
        <w:r w:rsidRPr="00BE1433">
          <w:rPr>
            <w:rStyle w:val="Hyperlink"/>
          </w:rPr>
          <w:t>www.oaic.gov.au</w:t>
        </w:r>
      </w:hyperlink>
      <w:r>
        <w:t xml:space="preserve"> GPO Box 5218 Sydney NSW 2001 or GPO Box 2999 Canberra ACT 2601, phone 1300 363 992 or email </w:t>
      </w:r>
      <w:hyperlink r:id="rId12" w:history="1">
        <w:r w:rsidRPr="00BE1433">
          <w:rPr>
            <w:rStyle w:val="Hyperlink"/>
          </w:rPr>
          <w:t>enquiries@oaic.gov.au</w:t>
        </w:r>
      </w:hyperlink>
    </w:p>
    <w:p w:rsidR="0088013D" w:rsidRPr="00A50AA1" w:rsidRDefault="0088013D" w:rsidP="004C7F43">
      <w:pPr>
        <w:jc w:val="both"/>
        <w:rPr>
          <w:rFonts w:eastAsia="Calibri" w:cs="Calibri"/>
          <w:sz w:val="36"/>
          <w:szCs w:val="36"/>
        </w:rPr>
      </w:pPr>
      <w:r w:rsidRPr="00A50AA1">
        <w:rPr>
          <w:rFonts w:eastAsia="Calibri" w:cs="Calibri"/>
          <w:b/>
          <w:sz w:val="36"/>
          <w:szCs w:val="36"/>
        </w:rPr>
        <w:t>Sources</w:t>
      </w:r>
    </w:p>
    <w:p w:rsidR="000854BF" w:rsidRDefault="0088013D" w:rsidP="00F80C6C">
      <w:pPr>
        <w:pStyle w:val="NoSpacing"/>
      </w:pPr>
      <w:r>
        <w:rPr>
          <w:rFonts w:cs="Calibri"/>
          <w:b/>
          <w:szCs w:val="20"/>
        </w:rPr>
        <w:t>National Quality Standard</w:t>
      </w:r>
      <w:r>
        <w:rPr>
          <w:rFonts w:cs="Calibri"/>
          <w:b/>
          <w:szCs w:val="20"/>
        </w:rPr>
        <w:br/>
        <w:t>Education and Care Services National Regulation</w:t>
      </w:r>
      <w:r>
        <w:t xml:space="preserve"> </w:t>
      </w:r>
    </w:p>
    <w:p w:rsidR="0088013D" w:rsidRPr="0088013D" w:rsidRDefault="000854BF" w:rsidP="004C7F43">
      <w:pPr>
        <w:pStyle w:val="NoSpacing"/>
        <w:rPr>
          <w:b/>
        </w:rPr>
      </w:pPr>
      <w:r w:rsidRPr="0088013D">
        <w:rPr>
          <w:b/>
        </w:rPr>
        <w:t>Privacy Act 1988</w:t>
      </w:r>
      <w:r w:rsidR="0065324A">
        <w:rPr>
          <w:b/>
        </w:rPr>
        <w:t xml:space="preserve"> (includes Australian Privacy Principles</w:t>
      </w:r>
      <w:r w:rsidR="0088013D" w:rsidRPr="0088013D">
        <w:rPr>
          <w:b/>
        </w:rPr>
        <w:t>)</w:t>
      </w:r>
    </w:p>
    <w:p w:rsidR="0088013D" w:rsidRDefault="0088013D" w:rsidP="004C7F43">
      <w:pPr>
        <w:rPr>
          <w:rFonts w:cs="Calibri"/>
          <w:b/>
          <w:szCs w:val="20"/>
        </w:rPr>
      </w:pPr>
      <w:r w:rsidRPr="0088013D">
        <w:rPr>
          <w:rFonts w:cs="Calibri"/>
          <w:b/>
          <w:szCs w:val="20"/>
        </w:rPr>
        <w:t xml:space="preserve">United Nations Convention of the Rights of a Child </w:t>
      </w:r>
      <w:r w:rsidRPr="0088013D">
        <w:rPr>
          <w:rFonts w:cs="Calibri"/>
          <w:b/>
          <w:szCs w:val="20"/>
        </w:rPr>
        <w:br/>
      </w:r>
    </w:p>
    <w:p w:rsidR="00147CF0" w:rsidRDefault="00147CF0" w:rsidP="004C7F43">
      <w:pPr>
        <w:jc w:val="both"/>
        <w:rPr>
          <w:rFonts w:cs="Calibri"/>
          <w:b/>
          <w:szCs w:val="20"/>
        </w:rPr>
      </w:pPr>
    </w:p>
    <w:p w:rsidR="00147CF0" w:rsidRPr="00E83AFD" w:rsidRDefault="00147CF0" w:rsidP="004C7F43">
      <w:pPr>
        <w:jc w:val="both"/>
        <w:rPr>
          <w:rFonts w:cs="Calibri"/>
          <w:b/>
          <w:szCs w:val="20"/>
        </w:rPr>
      </w:pPr>
    </w:p>
    <w:p w:rsidR="00DF0793" w:rsidRPr="00DC7CBF" w:rsidRDefault="00DF0793" w:rsidP="004C7F43">
      <w:pPr>
        <w:jc w:val="both"/>
        <w:rPr>
          <w:b/>
          <w:sz w:val="36"/>
          <w:szCs w:val="36"/>
        </w:rPr>
      </w:pPr>
      <w:r w:rsidRPr="00DC7CBF">
        <w:rPr>
          <w:b/>
          <w:sz w:val="36"/>
          <w:szCs w:val="36"/>
        </w:rPr>
        <w:t>Review</w:t>
      </w:r>
    </w:p>
    <w:p w:rsidR="00DF0793" w:rsidRPr="00E83AFD" w:rsidRDefault="00DF0793" w:rsidP="004C7F43">
      <w:pPr>
        <w:jc w:val="both"/>
        <w:rPr>
          <w:rFonts w:cs="Calibri"/>
          <w:szCs w:val="20"/>
        </w:rPr>
      </w:pPr>
      <w:r w:rsidRPr="00E83AFD">
        <w:rPr>
          <w:rFonts w:cs="Calibri"/>
          <w:szCs w:val="20"/>
        </w:rPr>
        <w:t>The policy will be reviewed annually</w:t>
      </w:r>
      <w:r>
        <w:rPr>
          <w:rFonts w:cs="Calibri"/>
          <w:szCs w:val="20"/>
        </w:rPr>
        <w:t xml:space="preserve"> by</w:t>
      </w:r>
      <w:r w:rsidRPr="00E83AFD">
        <w:rPr>
          <w:rFonts w:cs="Calibri"/>
          <w:szCs w:val="20"/>
        </w:rPr>
        <w:t>:</w:t>
      </w:r>
    </w:p>
    <w:p w:rsidR="00DF0793" w:rsidRPr="00E83AFD" w:rsidRDefault="00DF0793" w:rsidP="004C7F43">
      <w:pPr>
        <w:numPr>
          <w:ilvl w:val="0"/>
          <w:numId w:val="19"/>
        </w:numPr>
        <w:jc w:val="both"/>
        <w:rPr>
          <w:rFonts w:cs="Calibri"/>
          <w:szCs w:val="20"/>
        </w:rPr>
      </w:pPr>
      <w:r w:rsidRPr="00E83AFD">
        <w:rPr>
          <w:rFonts w:cs="Calibri"/>
          <w:szCs w:val="20"/>
        </w:rPr>
        <w:t>Management</w:t>
      </w:r>
    </w:p>
    <w:p w:rsidR="00DF0793" w:rsidRPr="00E83AFD" w:rsidRDefault="00DF0793" w:rsidP="004C7F43">
      <w:pPr>
        <w:numPr>
          <w:ilvl w:val="0"/>
          <w:numId w:val="19"/>
        </w:numPr>
        <w:jc w:val="both"/>
        <w:rPr>
          <w:rFonts w:cs="Calibri"/>
          <w:szCs w:val="20"/>
        </w:rPr>
      </w:pPr>
      <w:r w:rsidRPr="00E83AFD">
        <w:rPr>
          <w:rFonts w:cs="Calibri"/>
          <w:szCs w:val="20"/>
        </w:rPr>
        <w:t>Employees</w:t>
      </w:r>
    </w:p>
    <w:p w:rsidR="00DF0793" w:rsidRPr="00E83AFD" w:rsidRDefault="00DF0793" w:rsidP="004C7F43">
      <w:pPr>
        <w:numPr>
          <w:ilvl w:val="0"/>
          <w:numId w:val="19"/>
        </w:numPr>
        <w:jc w:val="both"/>
        <w:rPr>
          <w:rFonts w:cs="Calibri"/>
          <w:szCs w:val="20"/>
        </w:rPr>
      </w:pPr>
      <w:r w:rsidRPr="00E83AFD">
        <w:rPr>
          <w:rFonts w:cs="Calibri"/>
          <w:szCs w:val="20"/>
        </w:rPr>
        <w:t xml:space="preserve">Families </w:t>
      </w:r>
    </w:p>
    <w:p w:rsidR="00DF0793" w:rsidRPr="00E83AFD" w:rsidRDefault="00DF0793" w:rsidP="004C7F43">
      <w:pPr>
        <w:numPr>
          <w:ilvl w:val="0"/>
          <w:numId w:val="19"/>
        </w:numPr>
        <w:jc w:val="both"/>
        <w:rPr>
          <w:rFonts w:cs="Calibri"/>
          <w:szCs w:val="20"/>
        </w:rPr>
      </w:pPr>
      <w:r w:rsidRPr="00E83AFD">
        <w:rPr>
          <w:rFonts w:cs="Calibri"/>
          <w:szCs w:val="20"/>
        </w:rPr>
        <w:t>Interested Parties</w:t>
      </w:r>
    </w:p>
    <w:p w:rsidR="00DF0793" w:rsidRPr="00E83AFD" w:rsidRDefault="00DF0793" w:rsidP="004C7F43">
      <w:pPr>
        <w:jc w:val="both"/>
        <w:rPr>
          <w:rFonts w:cs="Calibri"/>
          <w:szCs w:val="20"/>
        </w:rPr>
      </w:pPr>
    </w:p>
    <w:p w:rsidR="00DF0793" w:rsidRPr="00EA0A5C" w:rsidRDefault="00DF0793" w:rsidP="004C7F43">
      <w:pPr>
        <w:jc w:val="both"/>
        <w:rPr>
          <w:rFonts w:cs="Calibri"/>
          <w:b/>
          <w:szCs w:val="20"/>
        </w:rPr>
      </w:pPr>
      <w:r w:rsidRPr="00E83AFD">
        <w:rPr>
          <w:rFonts w:cs="Calibri"/>
          <w:b/>
          <w:szCs w:val="20"/>
        </w:rPr>
        <w:t>Reviewed:</w:t>
      </w:r>
      <w:r w:rsidR="00352224">
        <w:rPr>
          <w:rFonts w:cs="Calibri"/>
          <w:b/>
          <w:szCs w:val="20"/>
        </w:rPr>
        <w:t xml:space="preserve"> 10</w:t>
      </w:r>
      <w:r w:rsidR="00352224" w:rsidRPr="00352224">
        <w:rPr>
          <w:rFonts w:cs="Calibri"/>
          <w:b/>
          <w:szCs w:val="20"/>
          <w:vertAlign w:val="superscript"/>
        </w:rPr>
        <w:t>th</w:t>
      </w:r>
      <w:r w:rsidR="00352224">
        <w:rPr>
          <w:rFonts w:cs="Calibri"/>
          <w:b/>
          <w:szCs w:val="20"/>
        </w:rPr>
        <w:t xml:space="preserve"> March 2017                 </w:t>
      </w:r>
      <w:r w:rsidR="00CD785E">
        <w:rPr>
          <w:rFonts w:cs="Calibri"/>
          <w:b/>
          <w:szCs w:val="20"/>
        </w:rPr>
        <w:tab/>
        <w:t xml:space="preserve">Date for next review: </w:t>
      </w:r>
      <w:r w:rsidR="00352224">
        <w:rPr>
          <w:rFonts w:cs="Calibri"/>
          <w:b/>
          <w:szCs w:val="20"/>
        </w:rPr>
        <w:t>10</w:t>
      </w:r>
      <w:r w:rsidR="00352224" w:rsidRPr="00352224">
        <w:rPr>
          <w:rFonts w:cs="Calibri"/>
          <w:b/>
          <w:szCs w:val="20"/>
          <w:vertAlign w:val="superscript"/>
        </w:rPr>
        <w:t>th</w:t>
      </w:r>
      <w:r w:rsidR="00352224">
        <w:rPr>
          <w:rFonts w:cs="Calibri"/>
          <w:b/>
          <w:szCs w:val="20"/>
        </w:rPr>
        <w:t xml:space="preserve"> March 2018</w:t>
      </w:r>
      <w:bookmarkStart w:id="5" w:name="_GoBack"/>
      <w:bookmarkEnd w:id="5"/>
    </w:p>
    <w:p w:rsidR="006C5C8D" w:rsidRDefault="006C5C8D" w:rsidP="004C7F43">
      <w:pPr>
        <w:jc w:val="both"/>
        <w:rPr>
          <w:rFonts w:eastAsia="Calibri"/>
        </w:rPr>
      </w:pPr>
      <w:r>
        <w:br w:type="page"/>
      </w:r>
    </w:p>
    <w:p w:rsidR="006C5C8D" w:rsidRPr="002F60FA" w:rsidRDefault="006C5C8D" w:rsidP="004C7F43">
      <w:pPr>
        <w:jc w:val="both"/>
        <w:rPr>
          <w:b/>
          <w:sz w:val="36"/>
          <w:szCs w:val="36"/>
        </w:rPr>
      </w:pPr>
      <w:r w:rsidRPr="002F60FA">
        <w:rPr>
          <w:b/>
          <w:sz w:val="36"/>
          <w:szCs w:val="36"/>
        </w:rPr>
        <w:t>Disclosure Statement</w:t>
      </w:r>
    </w:p>
    <w:p w:rsidR="006C5C8D" w:rsidRDefault="006C5C8D" w:rsidP="004C7F43">
      <w:pPr>
        <w:jc w:val="both"/>
      </w:pPr>
      <w:r>
        <w:t xml:space="preserve">We will not use personal information for any purpose that is not reasonably needed for the proper or effective operation of the service. </w:t>
      </w:r>
      <w:r w:rsidRPr="00CE6BA6">
        <w:t xml:space="preserve">Personal information may be accessed by and exchanged with staff educating and caring for a child or by </w:t>
      </w:r>
      <w:r>
        <w:t xml:space="preserve">administrative </w:t>
      </w:r>
      <w:r w:rsidRPr="00CE6BA6">
        <w:t>staff.</w:t>
      </w:r>
    </w:p>
    <w:p w:rsidR="00942A80" w:rsidRDefault="006C5C8D" w:rsidP="008843B1">
      <w:pPr>
        <w:spacing w:after="0"/>
        <w:jc w:val="both"/>
      </w:pPr>
      <w:r>
        <w:t xml:space="preserve">We do not disclose your </w:t>
      </w:r>
      <w:r w:rsidRPr="00FD509A">
        <w:t xml:space="preserve">personal information </w:t>
      </w:r>
      <w:r>
        <w:t xml:space="preserve">to others unless you would have reasonably expected us to do this or we have your consent. For example, </w:t>
      </w:r>
      <w:r w:rsidRPr="00CE6BA6">
        <w:t xml:space="preserve">personal information may be </w:t>
      </w:r>
      <w:r>
        <w:t>disclosed</w:t>
      </w:r>
      <w:r w:rsidR="005015B5">
        <w:t xml:space="preserve"> to</w:t>
      </w:r>
      <w:r w:rsidR="00942A80">
        <w:t>:</w:t>
      </w:r>
    </w:p>
    <w:p w:rsidR="005015B5" w:rsidRDefault="006C5C8D" w:rsidP="004C7F43">
      <w:pPr>
        <w:pStyle w:val="ListParagraph"/>
        <w:numPr>
          <w:ilvl w:val="0"/>
          <w:numId w:val="20"/>
        </w:numPr>
        <w:jc w:val="both"/>
      </w:pPr>
      <w:r>
        <w:t>emergency service personnel where this is necessary to provide medical treatment in an emergency</w:t>
      </w:r>
    </w:p>
    <w:p w:rsidR="00CE5A47" w:rsidRDefault="00CE5A47" w:rsidP="004C7F43">
      <w:pPr>
        <w:pStyle w:val="ListParagraph"/>
        <w:numPr>
          <w:ilvl w:val="0"/>
          <w:numId w:val="20"/>
        </w:numPr>
        <w:jc w:val="both"/>
      </w:pPr>
      <w:r>
        <w:t>special needs educators or inclusion support agencies</w:t>
      </w:r>
    </w:p>
    <w:p w:rsidR="00CE5A47" w:rsidRDefault="00CE5A47" w:rsidP="004C7F43">
      <w:pPr>
        <w:pStyle w:val="ListParagraph"/>
        <w:numPr>
          <w:ilvl w:val="0"/>
          <w:numId w:val="20"/>
        </w:numPr>
        <w:jc w:val="both"/>
      </w:pPr>
      <w:r>
        <w:t>volunteers, trainees and work experience students (with consent)</w:t>
      </w:r>
    </w:p>
    <w:p w:rsidR="00942A80" w:rsidRDefault="006C5C8D" w:rsidP="004C7F43">
      <w:pPr>
        <w:pStyle w:val="ListParagraph"/>
        <w:numPr>
          <w:ilvl w:val="0"/>
          <w:numId w:val="20"/>
        </w:numPr>
        <w:jc w:val="both"/>
      </w:pPr>
      <w:r>
        <w:t xml:space="preserve">trainers </w:t>
      </w:r>
      <w:r w:rsidR="00942A80">
        <w:t xml:space="preserve">or presenters </w:t>
      </w:r>
      <w:r>
        <w:t xml:space="preserve">if children participate in </w:t>
      </w:r>
      <w:r w:rsidR="00942A80">
        <w:t>special learning activities</w:t>
      </w:r>
      <w:r>
        <w:t xml:space="preserve"> </w:t>
      </w:r>
    </w:p>
    <w:p w:rsidR="00AA788A" w:rsidRPr="00147CF0" w:rsidRDefault="00AA788A" w:rsidP="004C7F43">
      <w:pPr>
        <w:pStyle w:val="ListParagraph"/>
        <w:numPr>
          <w:ilvl w:val="0"/>
          <w:numId w:val="20"/>
        </w:numPr>
        <w:jc w:val="both"/>
      </w:pPr>
      <w:r w:rsidRPr="00147CF0">
        <w:t>organisations related to the Service (eg other Services)</w:t>
      </w:r>
    </w:p>
    <w:p w:rsidR="00942A80" w:rsidRDefault="00942A80" w:rsidP="004C7F43">
      <w:pPr>
        <w:pStyle w:val="ListParagraph"/>
        <w:numPr>
          <w:ilvl w:val="0"/>
          <w:numId w:val="20"/>
        </w:numPr>
        <w:spacing w:before="100" w:beforeAutospacing="1" w:after="100" w:afterAutospacing="1" w:line="336" w:lineRule="atLeast"/>
        <w:jc w:val="both"/>
      </w:pPr>
      <w:proofErr w:type="gramStart"/>
      <w:r w:rsidRPr="0014691D">
        <w:t>another</w:t>
      </w:r>
      <w:proofErr w:type="gramEnd"/>
      <w:r w:rsidRPr="0014691D">
        <w:t xml:space="preserve"> Service to which a child is transferring</w:t>
      </w:r>
      <w:r w:rsidRPr="00942A80">
        <w:t xml:space="preserve"> </w:t>
      </w:r>
      <w:r>
        <w:t xml:space="preserve">where </w:t>
      </w:r>
      <w:r w:rsidRPr="0014691D">
        <w:t>you have consented to the transfer</w:t>
      </w:r>
      <w:r>
        <w:t>.</w:t>
      </w:r>
      <w:r w:rsidRPr="0014691D">
        <w:t xml:space="preserve"> </w:t>
      </w:r>
    </w:p>
    <w:p w:rsidR="00942A80" w:rsidRPr="0014691D" w:rsidRDefault="00942A80" w:rsidP="004C7F43">
      <w:pPr>
        <w:pStyle w:val="ListParagraph"/>
        <w:numPr>
          <w:ilvl w:val="0"/>
          <w:numId w:val="20"/>
        </w:numPr>
        <w:spacing w:before="100" w:beforeAutospacing="1" w:after="100" w:afterAutospacing="1" w:line="336" w:lineRule="atLeast"/>
        <w:jc w:val="both"/>
      </w:pPr>
      <w:proofErr w:type="gramStart"/>
      <w:r w:rsidRPr="0014691D">
        <w:t>the</w:t>
      </w:r>
      <w:proofErr w:type="gramEnd"/>
      <w:r w:rsidRPr="0014691D">
        <w:t xml:space="preserve"> new operator of the Service</w:t>
      </w:r>
      <w:r w:rsidRPr="00942A80">
        <w:t xml:space="preserve"> </w:t>
      </w:r>
      <w:r>
        <w:t xml:space="preserve">if </w:t>
      </w:r>
      <w:r w:rsidRPr="0014691D">
        <w:t xml:space="preserve">we sell our business and </w:t>
      </w:r>
      <w:r>
        <w:t>you have</w:t>
      </w:r>
      <w:r w:rsidRPr="0014691D">
        <w:t xml:space="preserve"> consented to the transfer of enrolment and other documents listed in Regulation 177 of the National Education and Care Regulations</w:t>
      </w:r>
      <w:r>
        <w:t>.</w:t>
      </w:r>
      <w:r w:rsidRPr="0014691D">
        <w:t xml:space="preserve"> </w:t>
      </w:r>
    </w:p>
    <w:p w:rsidR="00942A80" w:rsidRDefault="00942A80" w:rsidP="004C7F43">
      <w:pPr>
        <w:pStyle w:val="ListParagraph"/>
        <w:ind w:left="360"/>
        <w:jc w:val="both"/>
      </w:pPr>
    </w:p>
    <w:p w:rsidR="006C5C8D" w:rsidRDefault="006C5C8D" w:rsidP="004C7F43">
      <w:pPr>
        <w:pStyle w:val="NoSpacing"/>
        <w:spacing w:line="276" w:lineRule="auto"/>
        <w:jc w:val="both"/>
      </w:pPr>
      <w:r w:rsidRPr="006C5C8D">
        <w:rPr>
          <w:shd w:val="clear" w:color="auto" w:fill="FFFFFF"/>
        </w:rPr>
        <w:t xml:space="preserve">We </w:t>
      </w:r>
      <w:r w:rsidR="00942A80">
        <w:rPr>
          <w:shd w:val="clear" w:color="auto" w:fill="FFFFFF"/>
        </w:rPr>
        <w:t xml:space="preserve">may </w:t>
      </w:r>
      <w:r w:rsidRPr="006C5C8D">
        <w:rPr>
          <w:shd w:val="clear" w:color="auto" w:fill="FFFFFF"/>
        </w:rPr>
        <w:t xml:space="preserve">disclose personal information where we are permitted or obliged to do so by </w:t>
      </w:r>
      <w:r>
        <w:rPr>
          <w:shd w:val="clear" w:color="auto" w:fill="FFFFFF"/>
        </w:rPr>
        <w:t xml:space="preserve">an </w:t>
      </w:r>
      <w:r w:rsidRPr="006C5C8D">
        <w:rPr>
          <w:shd w:val="clear" w:color="auto" w:fill="FFFFFF"/>
        </w:rPr>
        <w:t>Australian law.</w:t>
      </w:r>
      <w:r w:rsidR="00942A80">
        <w:rPr>
          <w:shd w:val="clear" w:color="auto" w:fill="FFFFFF"/>
        </w:rPr>
        <w:t xml:space="preserve"> For example, personal information may be disclosed to:</w:t>
      </w:r>
    </w:p>
    <w:p w:rsidR="006C5C8D" w:rsidRDefault="006C5C8D" w:rsidP="004C7F43">
      <w:pPr>
        <w:pStyle w:val="ListParagraph"/>
        <w:numPr>
          <w:ilvl w:val="0"/>
          <w:numId w:val="3"/>
        </w:numPr>
        <w:jc w:val="both"/>
      </w:pPr>
      <w:r>
        <w:t xml:space="preserve"> </w:t>
      </w:r>
      <w:r w:rsidRPr="00CE6BA6">
        <w:t>authorised officers when our service is assessed and rated under the National Education and Care Law and Regulations</w:t>
      </w:r>
    </w:p>
    <w:p w:rsidR="00E75A0E" w:rsidRDefault="00E75A0E" w:rsidP="004C7F43">
      <w:pPr>
        <w:pStyle w:val="ListParagraph"/>
        <w:numPr>
          <w:ilvl w:val="0"/>
          <w:numId w:val="3"/>
        </w:numPr>
        <w:jc w:val="both"/>
      </w:pPr>
      <w:r>
        <w:t>Government employees (eg for CCB, Immunisation, Medicare purposes)</w:t>
      </w:r>
    </w:p>
    <w:p w:rsidR="00E75A0E" w:rsidRDefault="00E75A0E" w:rsidP="004C7F43">
      <w:pPr>
        <w:pStyle w:val="ListParagraph"/>
        <w:numPr>
          <w:ilvl w:val="0"/>
          <w:numId w:val="3"/>
        </w:numPr>
        <w:jc w:val="both"/>
      </w:pPr>
      <w:r>
        <w:t>software companies that provide child care management systems</w:t>
      </w:r>
    </w:p>
    <w:p w:rsidR="00E75A0E" w:rsidRDefault="00E75A0E" w:rsidP="004C7F43">
      <w:pPr>
        <w:pStyle w:val="ListParagraph"/>
        <w:numPr>
          <w:ilvl w:val="0"/>
          <w:numId w:val="3"/>
        </w:numPr>
        <w:jc w:val="both"/>
      </w:pPr>
      <w:r>
        <w:t>management companies we may engage to administer the Service</w:t>
      </w:r>
    </w:p>
    <w:p w:rsidR="00E75A0E" w:rsidRDefault="00E75A0E" w:rsidP="004C7F43">
      <w:pPr>
        <w:pStyle w:val="ListParagraph"/>
        <w:numPr>
          <w:ilvl w:val="0"/>
          <w:numId w:val="3"/>
        </w:numPr>
        <w:jc w:val="both"/>
      </w:pPr>
      <w:proofErr w:type="gramStart"/>
      <w:r>
        <w:t>software</w:t>
      </w:r>
      <w:proofErr w:type="gramEnd"/>
      <w:r>
        <w:t xml:space="preserve"> companies that provide computer based educational tools which use a child’s personal information. </w:t>
      </w:r>
    </w:p>
    <w:p w:rsidR="00942A80" w:rsidRDefault="00942A80" w:rsidP="004C7F43">
      <w:pPr>
        <w:pStyle w:val="ListParagraph"/>
        <w:numPr>
          <w:ilvl w:val="0"/>
          <w:numId w:val="3"/>
        </w:numPr>
        <w:jc w:val="both"/>
      </w:pPr>
      <w:r>
        <w:t>lawyers in relation to a legal claim</w:t>
      </w:r>
    </w:p>
    <w:p w:rsidR="00942A80" w:rsidRDefault="00942A80" w:rsidP="004C7F43">
      <w:pPr>
        <w:pStyle w:val="ListParagraph"/>
        <w:numPr>
          <w:ilvl w:val="0"/>
          <w:numId w:val="3"/>
        </w:numPr>
        <w:jc w:val="both"/>
      </w:pPr>
      <w:r>
        <w:t>officers carrying out an external dispute resolution process</w:t>
      </w:r>
    </w:p>
    <w:p w:rsidR="005015B5" w:rsidRDefault="005015B5" w:rsidP="004C7F43">
      <w:pPr>
        <w:pStyle w:val="ListParagraph"/>
        <w:numPr>
          <w:ilvl w:val="0"/>
          <w:numId w:val="3"/>
        </w:numPr>
        <w:spacing w:after="0"/>
        <w:jc w:val="both"/>
      </w:pPr>
      <w:r>
        <w:t>a debt collection company we use to recover outstanding fees</w:t>
      </w:r>
    </w:p>
    <w:p w:rsidR="006C5C8D" w:rsidRPr="00942A80" w:rsidRDefault="006C5C8D" w:rsidP="004C7F43">
      <w:pPr>
        <w:pStyle w:val="NoSpacing"/>
        <w:numPr>
          <w:ilvl w:val="0"/>
          <w:numId w:val="3"/>
        </w:numPr>
        <w:spacing w:line="276" w:lineRule="auto"/>
        <w:jc w:val="both"/>
      </w:pPr>
      <w:proofErr w:type="gramStart"/>
      <w:r w:rsidRPr="00942A80">
        <w:rPr>
          <w:szCs w:val="18"/>
          <w:shd w:val="clear" w:color="auto" w:fill="FFFFFF"/>
        </w:rPr>
        <w:t>react</w:t>
      </w:r>
      <w:proofErr w:type="gramEnd"/>
      <w:r w:rsidRPr="00942A80">
        <w:rPr>
          <w:szCs w:val="18"/>
          <w:shd w:val="clear" w:color="auto" w:fill="FFFFFF"/>
        </w:rPr>
        <w:t xml:space="preserve"> to unlawful activity, serious misconduct, or to reduce or prevent a serious threat to life, health or safety. We are obliged to cooperate with law enforcement bodies in some circumstances.</w:t>
      </w:r>
      <w:r w:rsidRPr="00942A80">
        <w:t xml:space="preserve"> </w:t>
      </w:r>
    </w:p>
    <w:p w:rsidR="006C5C8D" w:rsidRPr="00942A80" w:rsidRDefault="006C5C8D" w:rsidP="004C7F43">
      <w:pPr>
        <w:pStyle w:val="NoSpacing"/>
        <w:spacing w:line="276" w:lineRule="auto"/>
        <w:jc w:val="both"/>
      </w:pPr>
    </w:p>
    <w:p w:rsidR="00B43D6C" w:rsidRDefault="00B43D6C" w:rsidP="004C7F43">
      <w:pPr>
        <w:jc w:val="both"/>
        <w:rPr>
          <w:rFonts w:eastAsia="Calibri"/>
        </w:rPr>
      </w:pPr>
      <w:r>
        <w:br w:type="page"/>
      </w:r>
    </w:p>
    <w:p w:rsidR="002F60FA" w:rsidRPr="002F60FA" w:rsidRDefault="002F60FA" w:rsidP="004C7F43">
      <w:pPr>
        <w:jc w:val="both"/>
        <w:rPr>
          <w:b/>
          <w:sz w:val="36"/>
          <w:szCs w:val="36"/>
        </w:rPr>
      </w:pPr>
      <w:r w:rsidRPr="002F60FA">
        <w:rPr>
          <w:b/>
          <w:sz w:val="36"/>
          <w:szCs w:val="36"/>
        </w:rPr>
        <w:t>Privacy Notice</w:t>
      </w:r>
    </w:p>
    <w:p w:rsidR="00535C8D" w:rsidRDefault="00535C8D" w:rsidP="004C7F43">
      <w:pPr>
        <w:jc w:val="both"/>
      </w:pPr>
      <w:r w:rsidRPr="004B45C0">
        <w:t>Personal information will be managed openly and transparently in a way that protects an individual’s privacy and respects their rights under Australian privacy laws.</w:t>
      </w:r>
      <w:r>
        <w:t xml:space="preserve">  </w:t>
      </w:r>
    </w:p>
    <w:p w:rsidR="00B43D6C" w:rsidRPr="00C66447" w:rsidRDefault="00B43D6C" w:rsidP="004C7F43">
      <w:pPr>
        <w:pStyle w:val="NoSpacing"/>
        <w:spacing w:line="276" w:lineRule="auto"/>
        <w:jc w:val="both"/>
      </w:pPr>
      <w:r w:rsidRPr="00C66447">
        <w:rPr>
          <w:color w:val="000000"/>
          <w:shd w:val="clear" w:color="auto" w:fill="FFFFFF"/>
        </w:rPr>
        <w:t xml:space="preserve">We </w:t>
      </w:r>
      <w:r>
        <w:rPr>
          <w:color w:val="000000"/>
          <w:shd w:val="clear" w:color="auto" w:fill="FFFFFF"/>
        </w:rPr>
        <w:t xml:space="preserve">only </w:t>
      </w:r>
      <w:r w:rsidRPr="00C66447">
        <w:rPr>
          <w:color w:val="000000"/>
          <w:shd w:val="clear" w:color="auto" w:fill="FFFFFF"/>
        </w:rPr>
        <w:t xml:space="preserve">collect </w:t>
      </w:r>
      <w:r w:rsidR="00535C8D">
        <w:rPr>
          <w:color w:val="000000"/>
          <w:shd w:val="clear" w:color="auto" w:fill="FFFFFF"/>
        </w:rPr>
        <w:t xml:space="preserve">or use </w:t>
      </w:r>
      <w:r w:rsidRPr="00C66447">
        <w:rPr>
          <w:color w:val="000000"/>
          <w:shd w:val="clear" w:color="auto" w:fill="FFFFFF"/>
        </w:rPr>
        <w:t xml:space="preserve">personal information </w:t>
      </w:r>
      <w:r w:rsidR="00535C8D">
        <w:rPr>
          <w:color w:val="000000"/>
          <w:shd w:val="clear" w:color="auto" w:fill="FFFFFF"/>
        </w:rPr>
        <w:t>if this is</w:t>
      </w:r>
      <w:r w:rsidRPr="00C66447">
        <w:rPr>
          <w:color w:val="000000"/>
          <w:shd w:val="clear" w:color="auto" w:fill="FFFFFF"/>
        </w:rPr>
        <w:t xml:space="preserve"> </w:t>
      </w:r>
      <w:r w:rsidR="00535C8D">
        <w:rPr>
          <w:color w:val="000000"/>
          <w:shd w:val="clear" w:color="auto" w:fill="FFFFFF"/>
        </w:rPr>
        <w:t xml:space="preserve">needed to </w:t>
      </w:r>
      <w:r w:rsidR="008A301B">
        <w:t>education and care to children at the service</w:t>
      </w:r>
      <w:r w:rsidRPr="00C66447">
        <w:t xml:space="preserve">, </w:t>
      </w:r>
      <w:r w:rsidR="00535C8D">
        <w:t xml:space="preserve">or to comply with our legal obligations. </w:t>
      </w:r>
      <w:r w:rsidRPr="00C66447">
        <w:t xml:space="preserve">We will take reasonable steps to make sure </w:t>
      </w:r>
      <w:r w:rsidR="00535C8D">
        <w:t>you</w:t>
      </w:r>
      <w:r w:rsidRPr="00C66447">
        <w:t xml:space="preserve"> know we have </w:t>
      </w:r>
      <w:r w:rsidR="00535C8D">
        <w:t>your</w:t>
      </w:r>
      <w:r w:rsidRPr="00C66447">
        <w:t xml:space="preserve"> personal information, how we got it and how we'll handle it.</w:t>
      </w:r>
    </w:p>
    <w:p w:rsidR="00535C8D" w:rsidRDefault="00535C8D" w:rsidP="004C7F43">
      <w:pPr>
        <w:spacing w:after="0"/>
        <w:jc w:val="both"/>
      </w:pPr>
    </w:p>
    <w:p w:rsidR="00535C8D" w:rsidRPr="00C66447" w:rsidRDefault="00535C8D" w:rsidP="004C7F43">
      <w:pPr>
        <w:spacing w:after="0"/>
        <w:jc w:val="both"/>
      </w:pPr>
      <w:r w:rsidRPr="00C66447">
        <w:t xml:space="preserve">We collect most personal information directly from </w:t>
      </w:r>
      <w:r>
        <w:t>a parent or guardian</w:t>
      </w:r>
      <w:r w:rsidRPr="00C66447">
        <w:t>.</w:t>
      </w:r>
      <w:r w:rsidRPr="009E78F6">
        <w:t xml:space="preserve"> </w:t>
      </w:r>
      <w:r>
        <w:t xml:space="preserve">We may also collect information through </w:t>
      </w:r>
      <w:r w:rsidRPr="00147CF0">
        <w:t>our website, social media page</w:t>
      </w:r>
      <w:r>
        <w:t>, Family Law court orders or agreements, special needs agencies</w:t>
      </w:r>
      <w:r w:rsidR="008F78D4">
        <w:t xml:space="preserve"> and </w:t>
      </w:r>
      <w:r w:rsidRPr="008F78D4">
        <w:t>training courses. We may</w:t>
      </w:r>
      <w:r>
        <w:t xml:space="preserve"> occasionally request information from other organisations which you would reasonably agree is necessary for us to educate and care for a child.</w:t>
      </w:r>
    </w:p>
    <w:p w:rsidR="00535C8D" w:rsidRDefault="00535C8D" w:rsidP="004C7F43">
      <w:pPr>
        <w:spacing w:after="0"/>
        <w:jc w:val="both"/>
      </w:pPr>
    </w:p>
    <w:p w:rsidR="008A301B" w:rsidRDefault="00B43D6C" w:rsidP="004C7F43">
      <w:pPr>
        <w:jc w:val="both"/>
      </w:pPr>
      <w:r w:rsidRPr="00C66447">
        <w:t xml:space="preserve">The information collected includes information required </w:t>
      </w:r>
      <w:r>
        <w:t xml:space="preserve">under </w:t>
      </w:r>
      <w:r w:rsidRPr="00C66447">
        <w:t xml:space="preserve">the National Education and Care Law and Regulations </w:t>
      </w:r>
      <w:r w:rsidR="00535C8D">
        <w:t>or needed</w:t>
      </w:r>
      <w:r w:rsidRPr="00C66447">
        <w:t xml:space="preserve"> to promote learning under the Early Years Learning Framework.  This includes name, address, date of birth, gender, family contact details, </w:t>
      </w:r>
      <w:r w:rsidR="008A301B">
        <w:t xml:space="preserve">emergency contact details, </w:t>
      </w:r>
      <w:r w:rsidR="008A301B" w:rsidRPr="004B45C0">
        <w:t>authorised nominee details, parents’</w:t>
      </w:r>
      <w:r w:rsidR="008A301B">
        <w:t xml:space="preserve"> occupations, </w:t>
      </w:r>
      <w:r w:rsidRPr="00C66447">
        <w:t xml:space="preserve">cultural background, home language, religious beliefs, payment details, child care benefit information, Medicare number, , immunisation records, medical information and medical management plans, </w:t>
      </w:r>
      <w:r w:rsidR="008A301B">
        <w:t>photos of children</w:t>
      </w:r>
      <w:r w:rsidR="008A301B" w:rsidRPr="00C66447">
        <w:t xml:space="preserve"> </w:t>
      </w:r>
      <w:r w:rsidRPr="00C66447">
        <w:t xml:space="preserve">and information about children’s </w:t>
      </w:r>
      <w:r w:rsidR="008A301B">
        <w:t>strengths, interests, preferences and needs, including special needs</w:t>
      </w:r>
      <w:r w:rsidR="008A301B" w:rsidRPr="00956EF3">
        <w:t>.</w:t>
      </w:r>
      <w:r w:rsidR="008A301B">
        <w:t xml:space="preserve">  </w:t>
      </w:r>
    </w:p>
    <w:p w:rsidR="00535C8D" w:rsidRDefault="00535C8D" w:rsidP="004C7F43">
      <w:pPr>
        <w:pStyle w:val="NoSpacing"/>
        <w:spacing w:line="276" w:lineRule="auto"/>
        <w:jc w:val="both"/>
      </w:pPr>
      <w:r>
        <w:t>W</w:t>
      </w:r>
      <w:r w:rsidRPr="00C66447">
        <w:t xml:space="preserve">e do not disclose personal information to others unless </w:t>
      </w:r>
      <w:r>
        <w:t xml:space="preserve">you would reasonably expect us to do this, </w:t>
      </w:r>
      <w:r w:rsidRPr="00C66447">
        <w:t xml:space="preserve">we have </w:t>
      </w:r>
      <w:r>
        <w:t>your</w:t>
      </w:r>
      <w:r w:rsidRPr="00C66447">
        <w:t xml:space="preserve"> consent or we are complying with an Australian law.</w:t>
      </w:r>
    </w:p>
    <w:p w:rsidR="00B43D6C" w:rsidRDefault="00B43D6C" w:rsidP="004C7F43">
      <w:pPr>
        <w:pStyle w:val="NoSpacing"/>
        <w:spacing w:line="276" w:lineRule="auto"/>
        <w:jc w:val="both"/>
        <w:rPr>
          <w:shd w:val="clear" w:color="auto" w:fill="FFFFFF"/>
        </w:rPr>
      </w:pPr>
    </w:p>
    <w:p w:rsidR="00B43D6C" w:rsidRDefault="00B43D6C" w:rsidP="004C7F43">
      <w:pPr>
        <w:pStyle w:val="NoSpacing"/>
        <w:spacing w:line="276" w:lineRule="auto"/>
        <w:jc w:val="both"/>
        <w:rPr>
          <w:rStyle w:val="apple-converted-space"/>
          <w:shd w:val="clear" w:color="auto" w:fill="FFFFFF"/>
        </w:rPr>
      </w:pPr>
      <w:r w:rsidRPr="00C66447">
        <w:rPr>
          <w:shd w:val="clear" w:color="auto" w:fill="FFFFFF"/>
        </w:rPr>
        <w:t>We aim to keep the personal information we hold accurate, up-to-date and complete.</w:t>
      </w:r>
      <w:r w:rsidRPr="00C66447">
        <w:rPr>
          <w:rStyle w:val="apple-converted-space"/>
          <w:shd w:val="clear" w:color="auto" w:fill="FFFFFF"/>
        </w:rPr>
        <w:t xml:space="preserve"> This enables us to provide high quality education and care while ensuring the health and safety of children, and it </w:t>
      </w:r>
      <w:proofErr w:type="gramStart"/>
      <w:r w:rsidRPr="00C66447">
        <w:rPr>
          <w:rStyle w:val="apple-converted-space"/>
          <w:shd w:val="clear" w:color="auto" w:fill="FFFFFF"/>
        </w:rPr>
        <w:t>is</w:t>
      </w:r>
      <w:proofErr w:type="gramEnd"/>
      <w:r w:rsidRPr="00C66447">
        <w:rPr>
          <w:rStyle w:val="apple-converted-space"/>
          <w:shd w:val="clear" w:color="auto" w:fill="FFFFFF"/>
        </w:rPr>
        <w:t xml:space="preserve"> also important that we can contact you in the event of an emergency. </w:t>
      </w:r>
    </w:p>
    <w:p w:rsidR="00B43D6C" w:rsidRPr="00C66447" w:rsidRDefault="00B43D6C" w:rsidP="004C7F43">
      <w:pPr>
        <w:pStyle w:val="NoSpacing"/>
        <w:spacing w:line="276" w:lineRule="auto"/>
        <w:jc w:val="both"/>
        <w:rPr>
          <w:rStyle w:val="apple-converted-space"/>
          <w:shd w:val="clear" w:color="auto" w:fill="FFFFFF"/>
        </w:rPr>
      </w:pPr>
    </w:p>
    <w:p w:rsidR="00B43D6C" w:rsidRDefault="00B43D6C" w:rsidP="004C7F43">
      <w:pPr>
        <w:pStyle w:val="NoSpacing"/>
        <w:spacing w:line="276" w:lineRule="auto"/>
        <w:jc w:val="both"/>
        <w:rPr>
          <w:shd w:val="clear" w:color="auto" w:fill="FFFFFF"/>
        </w:rPr>
      </w:pPr>
      <w:r w:rsidRPr="00C66447">
        <w:rPr>
          <w:shd w:val="clear" w:color="auto" w:fill="FFFFFF"/>
        </w:rPr>
        <w:t>We have systems and practices in place to ensure personal information is secure and can only be accessed by those who need the information or may legally access it.</w:t>
      </w:r>
    </w:p>
    <w:p w:rsidR="00B43D6C" w:rsidRPr="00C66447" w:rsidRDefault="00B43D6C" w:rsidP="004C7F43">
      <w:pPr>
        <w:pStyle w:val="NoSpacing"/>
        <w:spacing w:line="276" w:lineRule="auto"/>
        <w:jc w:val="both"/>
        <w:rPr>
          <w:shd w:val="clear" w:color="auto" w:fill="FFFFFF"/>
        </w:rPr>
      </w:pPr>
    </w:p>
    <w:p w:rsidR="00B43D6C" w:rsidRPr="00C66447" w:rsidRDefault="00535C8D" w:rsidP="004C7F43">
      <w:pPr>
        <w:pStyle w:val="NoSpacing"/>
        <w:spacing w:line="276" w:lineRule="auto"/>
        <w:jc w:val="both"/>
      </w:pPr>
      <w:r>
        <w:rPr>
          <w:shd w:val="clear" w:color="auto" w:fill="FFFFFF"/>
        </w:rPr>
        <w:t>You</w:t>
      </w:r>
      <w:r w:rsidR="00B43D6C" w:rsidRPr="00C66447">
        <w:rPr>
          <w:shd w:val="clear" w:color="auto" w:fill="FFFFFF"/>
        </w:rPr>
        <w:t xml:space="preserve"> have the right to access </w:t>
      </w:r>
      <w:r>
        <w:rPr>
          <w:shd w:val="clear" w:color="auto" w:fill="FFFFFF"/>
        </w:rPr>
        <w:t>your</w:t>
      </w:r>
      <w:r w:rsidR="00B43D6C" w:rsidRPr="00C66447">
        <w:rPr>
          <w:shd w:val="clear" w:color="auto" w:fill="FFFFFF"/>
        </w:rPr>
        <w:t xml:space="preserve"> personal information. </w:t>
      </w:r>
      <w:r w:rsidR="00B43D6C" w:rsidRPr="00C66447">
        <w:t xml:space="preserve">There are </w:t>
      </w:r>
      <w:r>
        <w:t xml:space="preserve">some </w:t>
      </w:r>
      <w:r w:rsidR="00B43D6C" w:rsidRPr="00C66447">
        <w:t xml:space="preserve">circumstances under Australian privacy laws where we may not </w:t>
      </w:r>
      <w:r>
        <w:t>be able to give you access</w:t>
      </w:r>
      <w:r w:rsidR="00B43D6C" w:rsidRPr="00C66447">
        <w:t xml:space="preserve">. </w:t>
      </w:r>
      <w:r w:rsidR="009E78F6">
        <w:t xml:space="preserve">We will </w:t>
      </w:r>
      <w:r>
        <w:t>tell you</w:t>
      </w:r>
      <w:r w:rsidR="009E78F6">
        <w:t xml:space="preserve"> if this is the case. </w:t>
      </w:r>
      <w:r w:rsidR="00B43D6C" w:rsidRPr="00C66447">
        <w:t xml:space="preserve">There is generally no cost for accessing </w:t>
      </w:r>
      <w:r>
        <w:t>your</w:t>
      </w:r>
      <w:r w:rsidR="00B43D6C" w:rsidRPr="00C66447">
        <w:t xml:space="preserve"> information. We will tell </w:t>
      </w:r>
      <w:r>
        <w:t>you</w:t>
      </w:r>
      <w:r w:rsidR="00B43D6C" w:rsidRPr="00C66447">
        <w:t xml:space="preserve"> </w:t>
      </w:r>
      <w:r>
        <w:t>if there is a</w:t>
      </w:r>
      <w:r w:rsidR="00B43D6C" w:rsidRPr="00C66447">
        <w:t xml:space="preserve"> charge before providing access.</w:t>
      </w:r>
    </w:p>
    <w:p w:rsidR="00B43D6C" w:rsidRPr="00147CF0" w:rsidRDefault="00B43D6C" w:rsidP="004C7F43">
      <w:pPr>
        <w:spacing w:before="100" w:beforeAutospacing="1" w:after="100" w:afterAutospacing="1"/>
        <w:jc w:val="both"/>
      </w:pPr>
      <w:r w:rsidRPr="00C66447">
        <w:t xml:space="preserve">Our Privacy Officer </w:t>
      </w:r>
      <w:r w:rsidR="00535C8D">
        <w:t xml:space="preserve">for privacy matters, including complaints, </w:t>
      </w:r>
      <w:r w:rsidRPr="00C66447">
        <w:t xml:space="preserve">is the </w:t>
      </w:r>
      <w:r w:rsidRPr="00147CF0">
        <w:t>Nominated Supervisor</w:t>
      </w:r>
      <w:r w:rsidRPr="00C66447">
        <w:t xml:space="preserve"> who may be contacted by telephone on </w:t>
      </w:r>
      <w:r w:rsidR="00147CF0" w:rsidRPr="00147CF0">
        <w:t>08 93646517</w:t>
      </w:r>
      <w:r w:rsidR="00147CF0">
        <w:rPr>
          <w:color w:val="FF0000"/>
        </w:rPr>
        <w:t xml:space="preserve"> </w:t>
      </w:r>
      <w:r w:rsidR="00147CF0">
        <w:t xml:space="preserve">or email </w:t>
      </w:r>
      <w:hyperlink r:id="rId13" w:history="1">
        <w:r w:rsidR="00147CF0" w:rsidRPr="00EF7B0A">
          <w:rPr>
            <w:rStyle w:val="Hyperlink"/>
          </w:rPr>
          <w:t>bluegumchildcare@bigpond.com</w:t>
        </w:r>
      </w:hyperlink>
      <w:r w:rsidR="00147CF0">
        <w:t xml:space="preserve"> or by mail 33 Moolyeen Road Brentwood 6153</w:t>
      </w:r>
    </w:p>
    <w:p w:rsidR="0088013D" w:rsidRPr="00147CF0" w:rsidRDefault="00B43D6C" w:rsidP="004C7F43">
      <w:pPr>
        <w:pStyle w:val="NoSpacing"/>
        <w:spacing w:line="276" w:lineRule="auto"/>
        <w:jc w:val="both"/>
      </w:pPr>
      <w:r>
        <w:rPr>
          <w:shd w:val="clear" w:color="auto" w:fill="FFFFFF"/>
        </w:rPr>
        <w:t>We will provide a copy of any updates to our Pri</w:t>
      </w:r>
      <w:r w:rsidR="00147CF0">
        <w:rPr>
          <w:shd w:val="clear" w:color="auto" w:fill="FFFFFF"/>
        </w:rPr>
        <w:t xml:space="preserve">vacy and Confidentiality Policy via email and </w:t>
      </w:r>
      <w:r w:rsidRPr="00147CF0">
        <w:rPr>
          <w:shd w:val="clear" w:color="auto" w:fill="FFFFFF"/>
        </w:rPr>
        <w:t>include the changes in our Newsletter</w:t>
      </w:r>
      <w:r w:rsidR="00193614" w:rsidRPr="00147CF0">
        <w:rPr>
          <w:shd w:val="clear" w:color="auto" w:fill="FFFFFF"/>
        </w:rPr>
        <w:t>.</w:t>
      </w:r>
    </w:p>
    <w:sectPr w:rsidR="0088013D" w:rsidRPr="00147CF0" w:rsidSect="004C7F43">
      <w:footerReference w:type="default" r:id="rId14"/>
      <w:pgSz w:w="11906" w:h="16838"/>
      <w:pgMar w:top="993"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59E5" w:rsidRDefault="00D159E5" w:rsidP="00621782">
      <w:pPr>
        <w:spacing w:after="0" w:line="240" w:lineRule="auto"/>
      </w:pPr>
      <w:r>
        <w:separator/>
      </w:r>
    </w:p>
  </w:endnote>
  <w:endnote w:type="continuationSeparator" w:id="0">
    <w:p w:rsidR="00D159E5" w:rsidRDefault="00D159E5" w:rsidP="006217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66E" w:rsidRDefault="00BA44DB">
    <w:pPr>
      <w:pStyle w:val="Footer"/>
      <w:jc w:val="right"/>
    </w:pPr>
    <w:r>
      <w:fldChar w:fldCharType="begin"/>
    </w:r>
    <w:r w:rsidR="00D778A0">
      <w:instrText xml:space="preserve"> PAGE   \* MERGEFORMAT </w:instrText>
    </w:r>
    <w:r>
      <w:fldChar w:fldCharType="separate"/>
    </w:r>
    <w:r w:rsidR="00352224">
      <w:rPr>
        <w:noProof/>
      </w:rPr>
      <w:t>6</w:t>
    </w:r>
    <w:r>
      <w:rPr>
        <w:noProof/>
      </w:rPr>
      <w:fldChar w:fldCharType="end"/>
    </w:r>
  </w:p>
  <w:p w:rsidR="00E9466E" w:rsidRDefault="00E9466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59E5" w:rsidRDefault="00D159E5" w:rsidP="00621782">
      <w:pPr>
        <w:spacing w:after="0" w:line="240" w:lineRule="auto"/>
      </w:pPr>
      <w:r>
        <w:separator/>
      </w:r>
    </w:p>
  </w:footnote>
  <w:footnote w:type="continuationSeparator" w:id="0">
    <w:p w:rsidR="00D159E5" w:rsidRDefault="00D159E5" w:rsidP="0062178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267BA"/>
    <w:multiLevelType w:val="hybridMultilevel"/>
    <w:tmpl w:val="23D2B18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2FF1D25"/>
    <w:multiLevelType w:val="multilevel"/>
    <w:tmpl w:val="B7BE7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44A312B"/>
    <w:multiLevelType w:val="hybridMultilevel"/>
    <w:tmpl w:val="E9F4B27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C3B6709"/>
    <w:multiLevelType w:val="hybridMultilevel"/>
    <w:tmpl w:val="15606C50"/>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Arial"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Arial"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Arial" w:hint="default"/>
      </w:rPr>
    </w:lvl>
    <w:lvl w:ilvl="8" w:tplc="0C090005" w:tentative="1">
      <w:start w:val="1"/>
      <w:numFmt w:val="bullet"/>
      <w:lvlText w:val=""/>
      <w:lvlJc w:val="left"/>
      <w:pPr>
        <w:ind w:left="6525" w:hanging="360"/>
      </w:pPr>
      <w:rPr>
        <w:rFonts w:ascii="Wingdings" w:hAnsi="Wingdings" w:hint="default"/>
      </w:rPr>
    </w:lvl>
  </w:abstractNum>
  <w:abstractNum w:abstractNumId="4" w15:restartNumberingAfterBreak="0">
    <w:nsid w:val="0D1C0F73"/>
    <w:multiLevelType w:val="hybridMultilevel"/>
    <w:tmpl w:val="DBD6452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0EE35A89"/>
    <w:multiLevelType w:val="hybridMultilevel"/>
    <w:tmpl w:val="2960AC86"/>
    <w:lvl w:ilvl="0" w:tplc="0C090001">
      <w:start w:val="1"/>
      <w:numFmt w:val="bullet"/>
      <w:lvlText w:val=""/>
      <w:lvlJc w:val="left"/>
      <w:pPr>
        <w:ind w:left="405" w:hanging="360"/>
      </w:pPr>
      <w:rPr>
        <w:rFonts w:ascii="Symbol" w:hAnsi="Symbol" w:hint="default"/>
      </w:rPr>
    </w:lvl>
    <w:lvl w:ilvl="1" w:tplc="0C090003" w:tentative="1">
      <w:start w:val="1"/>
      <w:numFmt w:val="bullet"/>
      <w:lvlText w:val="o"/>
      <w:lvlJc w:val="left"/>
      <w:pPr>
        <w:ind w:left="1125" w:hanging="360"/>
      </w:pPr>
      <w:rPr>
        <w:rFonts w:ascii="Courier New" w:hAnsi="Courier New" w:cs="Courier New" w:hint="default"/>
      </w:rPr>
    </w:lvl>
    <w:lvl w:ilvl="2" w:tplc="0C090005" w:tentative="1">
      <w:start w:val="1"/>
      <w:numFmt w:val="bullet"/>
      <w:lvlText w:val=""/>
      <w:lvlJc w:val="left"/>
      <w:pPr>
        <w:ind w:left="1845" w:hanging="360"/>
      </w:pPr>
      <w:rPr>
        <w:rFonts w:ascii="Wingdings" w:hAnsi="Wingdings" w:hint="default"/>
      </w:rPr>
    </w:lvl>
    <w:lvl w:ilvl="3" w:tplc="0C090001" w:tentative="1">
      <w:start w:val="1"/>
      <w:numFmt w:val="bullet"/>
      <w:lvlText w:val=""/>
      <w:lvlJc w:val="left"/>
      <w:pPr>
        <w:ind w:left="2565" w:hanging="360"/>
      </w:pPr>
      <w:rPr>
        <w:rFonts w:ascii="Symbol" w:hAnsi="Symbol" w:hint="default"/>
      </w:rPr>
    </w:lvl>
    <w:lvl w:ilvl="4" w:tplc="0C090003" w:tentative="1">
      <w:start w:val="1"/>
      <w:numFmt w:val="bullet"/>
      <w:lvlText w:val="o"/>
      <w:lvlJc w:val="left"/>
      <w:pPr>
        <w:ind w:left="3285" w:hanging="360"/>
      </w:pPr>
      <w:rPr>
        <w:rFonts w:ascii="Courier New" w:hAnsi="Courier New" w:cs="Courier New" w:hint="default"/>
      </w:rPr>
    </w:lvl>
    <w:lvl w:ilvl="5" w:tplc="0C090005" w:tentative="1">
      <w:start w:val="1"/>
      <w:numFmt w:val="bullet"/>
      <w:lvlText w:val=""/>
      <w:lvlJc w:val="left"/>
      <w:pPr>
        <w:ind w:left="4005" w:hanging="360"/>
      </w:pPr>
      <w:rPr>
        <w:rFonts w:ascii="Wingdings" w:hAnsi="Wingdings" w:hint="default"/>
      </w:rPr>
    </w:lvl>
    <w:lvl w:ilvl="6" w:tplc="0C090001" w:tentative="1">
      <w:start w:val="1"/>
      <w:numFmt w:val="bullet"/>
      <w:lvlText w:val=""/>
      <w:lvlJc w:val="left"/>
      <w:pPr>
        <w:ind w:left="4725" w:hanging="360"/>
      </w:pPr>
      <w:rPr>
        <w:rFonts w:ascii="Symbol" w:hAnsi="Symbol" w:hint="default"/>
      </w:rPr>
    </w:lvl>
    <w:lvl w:ilvl="7" w:tplc="0C090003" w:tentative="1">
      <w:start w:val="1"/>
      <w:numFmt w:val="bullet"/>
      <w:lvlText w:val="o"/>
      <w:lvlJc w:val="left"/>
      <w:pPr>
        <w:ind w:left="5445" w:hanging="360"/>
      </w:pPr>
      <w:rPr>
        <w:rFonts w:ascii="Courier New" w:hAnsi="Courier New" w:cs="Courier New" w:hint="default"/>
      </w:rPr>
    </w:lvl>
    <w:lvl w:ilvl="8" w:tplc="0C090005" w:tentative="1">
      <w:start w:val="1"/>
      <w:numFmt w:val="bullet"/>
      <w:lvlText w:val=""/>
      <w:lvlJc w:val="left"/>
      <w:pPr>
        <w:ind w:left="6165" w:hanging="360"/>
      </w:pPr>
      <w:rPr>
        <w:rFonts w:ascii="Wingdings" w:hAnsi="Wingdings" w:hint="default"/>
      </w:rPr>
    </w:lvl>
  </w:abstractNum>
  <w:abstractNum w:abstractNumId="6" w15:restartNumberingAfterBreak="0">
    <w:nsid w:val="22570E81"/>
    <w:multiLevelType w:val="multilevel"/>
    <w:tmpl w:val="41188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99B5580"/>
    <w:multiLevelType w:val="hybridMultilevel"/>
    <w:tmpl w:val="E18A21B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2B53426C"/>
    <w:multiLevelType w:val="hybridMultilevel"/>
    <w:tmpl w:val="F4D655D0"/>
    <w:lvl w:ilvl="0" w:tplc="0C090001">
      <w:start w:val="1"/>
      <w:numFmt w:val="bullet"/>
      <w:lvlText w:val=""/>
      <w:lvlJc w:val="left"/>
      <w:pPr>
        <w:ind w:left="405" w:hanging="360"/>
      </w:pPr>
      <w:rPr>
        <w:rFonts w:ascii="Symbol" w:hAnsi="Symbol" w:hint="default"/>
      </w:rPr>
    </w:lvl>
    <w:lvl w:ilvl="1" w:tplc="0C090003" w:tentative="1">
      <w:start w:val="1"/>
      <w:numFmt w:val="bullet"/>
      <w:lvlText w:val="o"/>
      <w:lvlJc w:val="left"/>
      <w:pPr>
        <w:ind w:left="1125" w:hanging="360"/>
      </w:pPr>
      <w:rPr>
        <w:rFonts w:ascii="Courier New" w:hAnsi="Courier New" w:cs="Courier New" w:hint="default"/>
      </w:rPr>
    </w:lvl>
    <w:lvl w:ilvl="2" w:tplc="0C090005" w:tentative="1">
      <w:start w:val="1"/>
      <w:numFmt w:val="bullet"/>
      <w:lvlText w:val=""/>
      <w:lvlJc w:val="left"/>
      <w:pPr>
        <w:ind w:left="1845" w:hanging="360"/>
      </w:pPr>
      <w:rPr>
        <w:rFonts w:ascii="Wingdings" w:hAnsi="Wingdings" w:hint="default"/>
      </w:rPr>
    </w:lvl>
    <w:lvl w:ilvl="3" w:tplc="0C090001" w:tentative="1">
      <w:start w:val="1"/>
      <w:numFmt w:val="bullet"/>
      <w:lvlText w:val=""/>
      <w:lvlJc w:val="left"/>
      <w:pPr>
        <w:ind w:left="2565" w:hanging="360"/>
      </w:pPr>
      <w:rPr>
        <w:rFonts w:ascii="Symbol" w:hAnsi="Symbol" w:hint="default"/>
      </w:rPr>
    </w:lvl>
    <w:lvl w:ilvl="4" w:tplc="0C090003" w:tentative="1">
      <w:start w:val="1"/>
      <w:numFmt w:val="bullet"/>
      <w:lvlText w:val="o"/>
      <w:lvlJc w:val="left"/>
      <w:pPr>
        <w:ind w:left="3285" w:hanging="360"/>
      </w:pPr>
      <w:rPr>
        <w:rFonts w:ascii="Courier New" w:hAnsi="Courier New" w:cs="Courier New" w:hint="default"/>
      </w:rPr>
    </w:lvl>
    <w:lvl w:ilvl="5" w:tplc="0C090005" w:tentative="1">
      <w:start w:val="1"/>
      <w:numFmt w:val="bullet"/>
      <w:lvlText w:val=""/>
      <w:lvlJc w:val="left"/>
      <w:pPr>
        <w:ind w:left="4005" w:hanging="360"/>
      </w:pPr>
      <w:rPr>
        <w:rFonts w:ascii="Wingdings" w:hAnsi="Wingdings" w:hint="default"/>
      </w:rPr>
    </w:lvl>
    <w:lvl w:ilvl="6" w:tplc="0C090001" w:tentative="1">
      <w:start w:val="1"/>
      <w:numFmt w:val="bullet"/>
      <w:lvlText w:val=""/>
      <w:lvlJc w:val="left"/>
      <w:pPr>
        <w:ind w:left="4725" w:hanging="360"/>
      </w:pPr>
      <w:rPr>
        <w:rFonts w:ascii="Symbol" w:hAnsi="Symbol" w:hint="default"/>
      </w:rPr>
    </w:lvl>
    <w:lvl w:ilvl="7" w:tplc="0C090003" w:tentative="1">
      <w:start w:val="1"/>
      <w:numFmt w:val="bullet"/>
      <w:lvlText w:val="o"/>
      <w:lvlJc w:val="left"/>
      <w:pPr>
        <w:ind w:left="5445" w:hanging="360"/>
      </w:pPr>
      <w:rPr>
        <w:rFonts w:ascii="Courier New" w:hAnsi="Courier New" w:cs="Courier New" w:hint="default"/>
      </w:rPr>
    </w:lvl>
    <w:lvl w:ilvl="8" w:tplc="0C090005" w:tentative="1">
      <w:start w:val="1"/>
      <w:numFmt w:val="bullet"/>
      <w:lvlText w:val=""/>
      <w:lvlJc w:val="left"/>
      <w:pPr>
        <w:ind w:left="6165" w:hanging="360"/>
      </w:pPr>
      <w:rPr>
        <w:rFonts w:ascii="Wingdings" w:hAnsi="Wingdings" w:hint="default"/>
      </w:rPr>
    </w:lvl>
  </w:abstractNum>
  <w:abstractNum w:abstractNumId="9" w15:restartNumberingAfterBreak="0">
    <w:nsid w:val="35181634"/>
    <w:multiLevelType w:val="hybridMultilevel"/>
    <w:tmpl w:val="13620F7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6B32A58"/>
    <w:multiLevelType w:val="hybridMultilevel"/>
    <w:tmpl w:val="E3EEBD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36DD0879"/>
    <w:multiLevelType w:val="singleLevel"/>
    <w:tmpl w:val="0C964130"/>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9B35380"/>
    <w:multiLevelType w:val="hybridMultilevel"/>
    <w:tmpl w:val="4F221A5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42F7467C"/>
    <w:multiLevelType w:val="hybridMultilevel"/>
    <w:tmpl w:val="79C8506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44581B89"/>
    <w:multiLevelType w:val="multilevel"/>
    <w:tmpl w:val="0046C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A723A19"/>
    <w:multiLevelType w:val="hybridMultilevel"/>
    <w:tmpl w:val="40CADD1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4B067873"/>
    <w:multiLevelType w:val="hybridMultilevel"/>
    <w:tmpl w:val="A7887B06"/>
    <w:lvl w:ilvl="0" w:tplc="3162E006">
      <w:start w:val="1"/>
      <w:numFmt w:val="bullet"/>
      <w:lvlText w:val=""/>
      <w:lvlJc w:val="left"/>
      <w:pPr>
        <w:ind w:left="405" w:hanging="360"/>
      </w:pPr>
      <w:rPr>
        <w:rFonts w:ascii="Symbol" w:hAnsi="Symbol" w:hint="default"/>
        <w:color w:val="auto"/>
      </w:rPr>
    </w:lvl>
    <w:lvl w:ilvl="1" w:tplc="0C090003">
      <w:start w:val="1"/>
      <w:numFmt w:val="bullet"/>
      <w:lvlText w:val="o"/>
      <w:lvlJc w:val="left"/>
      <w:pPr>
        <w:ind w:left="1125" w:hanging="360"/>
      </w:pPr>
      <w:rPr>
        <w:rFonts w:ascii="Courier New" w:hAnsi="Courier New" w:cs="Courier New" w:hint="default"/>
      </w:rPr>
    </w:lvl>
    <w:lvl w:ilvl="2" w:tplc="0C090005" w:tentative="1">
      <w:start w:val="1"/>
      <w:numFmt w:val="bullet"/>
      <w:lvlText w:val=""/>
      <w:lvlJc w:val="left"/>
      <w:pPr>
        <w:ind w:left="1845" w:hanging="360"/>
      </w:pPr>
      <w:rPr>
        <w:rFonts w:ascii="Wingdings" w:hAnsi="Wingdings" w:hint="default"/>
      </w:rPr>
    </w:lvl>
    <w:lvl w:ilvl="3" w:tplc="0C090001" w:tentative="1">
      <w:start w:val="1"/>
      <w:numFmt w:val="bullet"/>
      <w:lvlText w:val=""/>
      <w:lvlJc w:val="left"/>
      <w:pPr>
        <w:ind w:left="2565" w:hanging="360"/>
      </w:pPr>
      <w:rPr>
        <w:rFonts w:ascii="Symbol" w:hAnsi="Symbol" w:hint="default"/>
      </w:rPr>
    </w:lvl>
    <w:lvl w:ilvl="4" w:tplc="0C090003" w:tentative="1">
      <w:start w:val="1"/>
      <w:numFmt w:val="bullet"/>
      <w:lvlText w:val="o"/>
      <w:lvlJc w:val="left"/>
      <w:pPr>
        <w:ind w:left="3285" w:hanging="360"/>
      </w:pPr>
      <w:rPr>
        <w:rFonts w:ascii="Courier New" w:hAnsi="Courier New" w:cs="Courier New" w:hint="default"/>
      </w:rPr>
    </w:lvl>
    <w:lvl w:ilvl="5" w:tplc="0C090005" w:tentative="1">
      <w:start w:val="1"/>
      <w:numFmt w:val="bullet"/>
      <w:lvlText w:val=""/>
      <w:lvlJc w:val="left"/>
      <w:pPr>
        <w:ind w:left="4005" w:hanging="360"/>
      </w:pPr>
      <w:rPr>
        <w:rFonts w:ascii="Wingdings" w:hAnsi="Wingdings" w:hint="default"/>
      </w:rPr>
    </w:lvl>
    <w:lvl w:ilvl="6" w:tplc="0C090001" w:tentative="1">
      <w:start w:val="1"/>
      <w:numFmt w:val="bullet"/>
      <w:lvlText w:val=""/>
      <w:lvlJc w:val="left"/>
      <w:pPr>
        <w:ind w:left="4725" w:hanging="360"/>
      </w:pPr>
      <w:rPr>
        <w:rFonts w:ascii="Symbol" w:hAnsi="Symbol" w:hint="default"/>
      </w:rPr>
    </w:lvl>
    <w:lvl w:ilvl="7" w:tplc="0C090003" w:tentative="1">
      <w:start w:val="1"/>
      <w:numFmt w:val="bullet"/>
      <w:lvlText w:val="o"/>
      <w:lvlJc w:val="left"/>
      <w:pPr>
        <w:ind w:left="5445" w:hanging="360"/>
      </w:pPr>
      <w:rPr>
        <w:rFonts w:ascii="Courier New" w:hAnsi="Courier New" w:cs="Courier New" w:hint="default"/>
      </w:rPr>
    </w:lvl>
    <w:lvl w:ilvl="8" w:tplc="0C090005" w:tentative="1">
      <w:start w:val="1"/>
      <w:numFmt w:val="bullet"/>
      <w:lvlText w:val=""/>
      <w:lvlJc w:val="left"/>
      <w:pPr>
        <w:ind w:left="6165" w:hanging="360"/>
      </w:pPr>
      <w:rPr>
        <w:rFonts w:ascii="Wingdings" w:hAnsi="Wingdings" w:hint="default"/>
      </w:rPr>
    </w:lvl>
  </w:abstractNum>
  <w:abstractNum w:abstractNumId="17" w15:restartNumberingAfterBreak="0">
    <w:nsid w:val="529D197F"/>
    <w:multiLevelType w:val="hybridMultilevel"/>
    <w:tmpl w:val="BD0633F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53117D2C"/>
    <w:multiLevelType w:val="multilevel"/>
    <w:tmpl w:val="9A7C0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3A6440B"/>
    <w:multiLevelType w:val="hybridMultilevel"/>
    <w:tmpl w:val="4614D7E8"/>
    <w:lvl w:ilvl="0" w:tplc="0C09000F">
      <w:start w:val="1"/>
      <w:numFmt w:val="decimal"/>
      <w:lvlText w:val="%1."/>
      <w:lvlJc w:val="left"/>
      <w:pPr>
        <w:ind w:left="795" w:hanging="360"/>
      </w:pPr>
    </w:lvl>
    <w:lvl w:ilvl="1" w:tplc="0C090019" w:tentative="1">
      <w:start w:val="1"/>
      <w:numFmt w:val="lowerLetter"/>
      <w:lvlText w:val="%2."/>
      <w:lvlJc w:val="left"/>
      <w:pPr>
        <w:ind w:left="1515" w:hanging="360"/>
      </w:pPr>
    </w:lvl>
    <w:lvl w:ilvl="2" w:tplc="0C09001B" w:tentative="1">
      <w:start w:val="1"/>
      <w:numFmt w:val="lowerRoman"/>
      <w:lvlText w:val="%3."/>
      <w:lvlJc w:val="right"/>
      <w:pPr>
        <w:ind w:left="2235" w:hanging="180"/>
      </w:pPr>
    </w:lvl>
    <w:lvl w:ilvl="3" w:tplc="0C09000F" w:tentative="1">
      <w:start w:val="1"/>
      <w:numFmt w:val="decimal"/>
      <w:lvlText w:val="%4."/>
      <w:lvlJc w:val="left"/>
      <w:pPr>
        <w:ind w:left="2955" w:hanging="360"/>
      </w:pPr>
    </w:lvl>
    <w:lvl w:ilvl="4" w:tplc="0C090019" w:tentative="1">
      <w:start w:val="1"/>
      <w:numFmt w:val="lowerLetter"/>
      <w:lvlText w:val="%5."/>
      <w:lvlJc w:val="left"/>
      <w:pPr>
        <w:ind w:left="3675" w:hanging="360"/>
      </w:pPr>
    </w:lvl>
    <w:lvl w:ilvl="5" w:tplc="0C09001B" w:tentative="1">
      <w:start w:val="1"/>
      <w:numFmt w:val="lowerRoman"/>
      <w:lvlText w:val="%6."/>
      <w:lvlJc w:val="right"/>
      <w:pPr>
        <w:ind w:left="4395" w:hanging="180"/>
      </w:pPr>
    </w:lvl>
    <w:lvl w:ilvl="6" w:tplc="0C09000F" w:tentative="1">
      <w:start w:val="1"/>
      <w:numFmt w:val="decimal"/>
      <w:lvlText w:val="%7."/>
      <w:lvlJc w:val="left"/>
      <w:pPr>
        <w:ind w:left="5115" w:hanging="360"/>
      </w:pPr>
    </w:lvl>
    <w:lvl w:ilvl="7" w:tplc="0C090019" w:tentative="1">
      <w:start w:val="1"/>
      <w:numFmt w:val="lowerLetter"/>
      <w:lvlText w:val="%8."/>
      <w:lvlJc w:val="left"/>
      <w:pPr>
        <w:ind w:left="5835" w:hanging="360"/>
      </w:pPr>
    </w:lvl>
    <w:lvl w:ilvl="8" w:tplc="0C09001B" w:tentative="1">
      <w:start w:val="1"/>
      <w:numFmt w:val="lowerRoman"/>
      <w:lvlText w:val="%9."/>
      <w:lvlJc w:val="right"/>
      <w:pPr>
        <w:ind w:left="6555" w:hanging="180"/>
      </w:pPr>
    </w:lvl>
  </w:abstractNum>
  <w:abstractNum w:abstractNumId="20" w15:restartNumberingAfterBreak="0">
    <w:nsid w:val="60630E55"/>
    <w:multiLevelType w:val="multilevel"/>
    <w:tmpl w:val="099AAC9A"/>
    <w:lvl w:ilvl="0">
      <w:start w:val="1"/>
      <w:numFmt w:val="bullet"/>
      <w:lvlText w:val=""/>
      <w:lvlJc w:val="left"/>
      <w:pPr>
        <w:tabs>
          <w:tab w:val="num" w:pos="1350"/>
        </w:tabs>
        <w:ind w:left="1350" w:hanging="360"/>
      </w:pPr>
      <w:rPr>
        <w:rFonts w:ascii="Symbol" w:hAnsi="Symbol" w:hint="default"/>
        <w:sz w:val="20"/>
      </w:rPr>
    </w:lvl>
    <w:lvl w:ilvl="1" w:tentative="1">
      <w:start w:val="1"/>
      <w:numFmt w:val="bullet"/>
      <w:lvlText w:val=""/>
      <w:lvlJc w:val="left"/>
      <w:pPr>
        <w:tabs>
          <w:tab w:val="num" w:pos="2070"/>
        </w:tabs>
        <w:ind w:left="2070" w:hanging="360"/>
      </w:pPr>
      <w:rPr>
        <w:rFonts w:ascii="Symbol" w:hAnsi="Symbol" w:hint="default"/>
        <w:sz w:val="20"/>
      </w:rPr>
    </w:lvl>
    <w:lvl w:ilvl="2" w:tentative="1">
      <w:start w:val="1"/>
      <w:numFmt w:val="bullet"/>
      <w:lvlText w:val=""/>
      <w:lvlJc w:val="left"/>
      <w:pPr>
        <w:tabs>
          <w:tab w:val="num" w:pos="2790"/>
        </w:tabs>
        <w:ind w:left="2790" w:hanging="360"/>
      </w:pPr>
      <w:rPr>
        <w:rFonts w:ascii="Symbol" w:hAnsi="Symbol" w:hint="default"/>
        <w:sz w:val="20"/>
      </w:rPr>
    </w:lvl>
    <w:lvl w:ilvl="3" w:tentative="1">
      <w:start w:val="1"/>
      <w:numFmt w:val="bullet"/>
      <w:lvlText w:val=""/>
      <w:lvlJc w:val="left"/>
      <w:pPr>
        <w:tabs>
          <w:tab w:val="num" w:pos="3510"/>
        </w:tabs>
        <w:ind w:left="3510" w:hanging="360"/>
      </w:pPr>
      <w:rPr>
        <w:rFonts w:ascii="Symbol" w:hAnsi="Symbol" w:hint="default"/>
        <w:sz w:val="20"/>
      </w:rPr>
    </w:lvl>
    <w:lvl w:ilvl="4" w:tentative="1">
      <w:start w:val="1"/>
      <w:numFmt w:val="bullet"/>
      <w:lvlText w:val=""/>
      <w:lvlJc w:val="left"/>
      <w:pPr>
        <w:tabs>
          <w:tab w:val="num" w:pos="4230"/>
        </w:tabs>
        <w:ind w:left="4230" w:hanging="360"/>
      </w:pPr>
      <w:rPr>
        <w:rFonts w:ascii="Symbol" w:hAnsi="Symbol" w:hint="default"/>
        <w:sz w:val="20"/>
      </w:rPr>
    </w:lvl>
    <w:lvl w:ilvl="5" w:tentative="1">
      <w:start w:val="1"/>
      <w:numFmt w:val="bullet"/>
      <w:lvlText w:val=""/>
      <w:lvlJc w:val="left"/>
      <w:pPr>
        <w:tabs>
          <w:tab w:val="num" w:pos="4950"/>
        </w:tabs>
        <w:ind w:left="4950" w:hanging="360"/>
      </w:pPr>
      <w:rPr>
        <w:rFonts w:ascii="Symbol" w:hAnsi="Symbol" w:hint="default"/>
        <w:sz w:val="20"/>
      </w:rPr>
    </w:lvl>
    <w:lvl w:ilvl="6" w:tentative="1">
      <w:start w:val="1"/>
      <w:numFmt w:val="bullet"/>
      <w:lvlText w:val=""/>
      <w:lvlJc w:val="left"/>
      <w:pPr>
        <w:tabs>
          <w:tab w:val="num" w:pos="5670"/>
        </w:tabs>
        <w:ind w:left="5670" w:hanging="360"/>
      </w:pPr>
      <w:rPr>
        <w:rFonts w:ascii="Symbol" w:hAnsi="Symbol" w:hint="default"/>
        <w:sz w:val="20"/>
      </w:rPr>
    </w:lvl>
    <w:lvl w:ilvl="7" w:tentative="1">
      <w:start w:val="1"/>
      <w:numFmt w:val="bullet"/>
      <w:lvlText w:val=""/>
      <w:lvlJc w:val="left"/>
      <w:pPr>
        <w:tabs>
          <w:tab w:val="num" w:pos="6390"/>
        </w:tabs>
        <w:ind w:left="6390" w:hanging="360"/>
      </w:pPr>
      <w:rPr>
        <w:rFonts w:ascii="Symbol" w:hAnsi="Symbol" w:hint="default"/>
        <w:sz w:val="20"/>
      </w:rPr>
    </w:lvl>
    <w:lvl w:ilvl="8" w:tentative="1">
      <w:start w:val="1"/>
      <w:numFmt w:val="bullet"/>
      <w:lvlText w:val=""/>
      <w:lvlJc w:val="left"/>
      <w:pPr>
        <w:tabs>
          <w:tab w:val="num" w:pos="7110"/>
        </w:tabs>
        <w:ind w:left="7110" w:hanging="360"/>
      </w:pPr>
      <w:rPr>
        <w:rFonts w:ascii="Symbol" w:hAnsi="Symbol" w:hint="default"/>
        <w:sz w:val="20"/>
      </w:rPr>
    </w:lvl>
  </w:abstractNum>
  <w:abstractNum w:abstractNumId="21" w15:restartNumberingAfterBreak="0">
    <w:nsid w:val="65E96C3F"/>
    <w:multiLevelType w:val="multilevel"/>
    <w:tmpl w:val="FABA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6FF1FBE"/>
    <w:multiLevelType w:val="hybridMultilevel"/>
    <w:tmpl w:val="5044D46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78175DA8"/>
    <w:multiLevelType w:val="multilevel"/>
    <w:tmpl w:val="6B005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3"/>
  </w:num>
  <w:num w:numId="2">
    <w:abstractNumId w:val="14"/>
  </w:num>
  <w:num w:numId="3">
    <w:abstractNumId w:val="22"/>
  </w:num>
  <w:num w:numId="4">
    <w:abstractNumId w:val="6"/>
  </w:num>
  <w:num w:numId="5">
    <w:abstractNumId w:val="5"/>
  </w:num>
  <w:num w:numId="6">
    <w:abstractNumId w:val="9"/>
  </w:num>
  <w:num w:numId="7">
    <w:abstractNumId w:val="1"/>
  </w:num>
  <w:num w:numId="8">
    <w:abstractNumId w:val="16"/>
  </w:num>
  <w:num w:numId="9">
    <w:abstractNumId w:val="0"/>
  </w:num>
  <w:num w:numId="10">
    <w:abstractNumId w:val="18"/>
  </w:num>
  <w:num w:numId="11">
    <w:abstractNumId w:val="21"/>
  </w:num>
  <w:num w:numId="12">
    <w:abstractNumId w:val="20"/>
  </w:num>
  <w:num w:numId="13">
    <w:abstractNumId w:val="8"/>
  </w:num>
  <w:num w:numId="14">
    <w:abstractNumId w:val="19"/>
  </w:num>
  <w:num w:numId="15">
    <w:abstractNumId w:val="4"/>
  </w:num>
  <w:num w:numId="16">
    <w:abstractNumId w:val="13"/>
  </w:num>
  <w:num w:numId="17">
    <w:abstractNumId w:val="10"/>
  </w:num>
  <w:num w:numId="18">
    <w:abstractNumId w:val="11"/>
  </w:num>
  <w:num w:numId="19">
    <w:abstractNumId w:val="3"/>
  </w:num>
  <w:num w:numId="20">
    <w:abstractNumId w:val="12"/>
  </w:num>
  <w:num w:numId="21">
    <w:abstractNumId w:val="15"/>
  </w:num>
  <w:num w:numId="22">
    <w:abstractNumId w:val="2"/>
  </w:num>
  <w:num w:numId="23">
    <w:abstractNumId w:val="7"/>
  </w:num>
  <w:num w:numId="24">
    <w:abstractNumId w:val="1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lue Gum Early Learning and CCC">
    <w15:presenceInfo w15:providerId="Windows Live" w15:userId="4348e632ba8f20a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5F2"/>
    <w:rsid w:val="000030E7"/>
    <w:rsid w:val="0000388F"/>
    <w:rsid w:val="00003CFD"/>
    <w:rsid w:val="00004E93"/>
    <w:rsid w:val="00006F89"/>
    <w:rsid w:val="00010EBC"/>
    <w:rsid w:val="00011D35"/>
    <w:rsid w:val="00012B35"/>
    <w:rsid w:val="00012C7E"/>
    <w:rsid w:val="00012D93"/>
    <w:rsid w:val="00013432"/>
    <w:rsid w:val="000140E5"/>
    <w:rsid w:val="000143AA"/>
    <w:rsid w:val="00015375"/>
    <w:rsid w:val="000171B9"/>
    <w:rsid w:val="00017226"/>
    <w:rsid w:val="00017A84"/>
    <w:rsid w:val="00020396"/>
    <w:rsid w:val="00020450"/>
    <w:rsid w:val="0002106B"/>
    <w:rsid w:val="000217C7"/>
    <w:rsid w:val="000223D6"/>
    <w:rsid w:val="00022453"/>
    <w:rsid w:val="0002320B"/>
    <w:rsid w:val="00023353"/>
    <w:rsid w:val="000239CB"/>
    <w:rsid w:val="00024192"/>
    <w:rsid w:val="000242A8"/>
    <w:rsid w:val="00026099"/>
    <w:rsid w:val="0002725D"/>
    <w:rsid w:val="000277A7"/>
    <w:rsid w:val="000278C0"/>
    <w:rsid w:val="0003079E"/>
    <w:rsid w:val="00031AEB"/>
    <w:rsid w:val="00032160"/>
    <w:rsid w:val="000329D9"/>
    <w:rsid w:val="00033C22"/>
    <w:rsid w:val="00033F7D"/>
    <w:rsid w:val="0003552F"/>
    <w:rsid w:val="000370F7"/>
    <w:rsid w:val="0004048C"/>
    <w:rsid w:val="00041A11"/>
    <w:rsid w:val="00041D82"/>
    <w:rsid w:val="00041DC2"/>
    <w:rsid w:val="0004298C"/>
    <w:rsid w:val="00042A7D"/>
    <w:rsid w:val="0004412A"/>
    <w:rsid w:val="00044DA1"/>
    <w:rsid w:val="00045305"/>
    <w:rsid w:val="000458E7"/>
    <w:rsid w:val="00050141"/>
    <w:rsid w:val="00050929"/>
    <w:rsid w:val="000519AF"/>
    <w:rsid w:val="00051AA9"/>
    <w:rsid w:val="00051CD3"/>
    <w:rsid w:val="00052692"/>
    <w:rsid w:val="00052786"/>
    <w:rsid w:val="00052B1E"/>
    <w:rsid w:val="0005370E"/>
    <w:rsid w:val="000543B7"/>
    <w:rsid w:val="00054483"/>
    <w:rsid w:val="00055489"/>
    <w:rsid w:val="00055F73"/>
    <w:rsid w:val="0005606E"/>
    <w:rsid w:val="00056AB7"/>
    <w:rsid w:val="00057231"/>
    <w:rsid w:val="00057566"/>
    <w:rsid w:val="00062163"/>
    <w:rsid w:val="000633A1"/>
    <w:rsid w:val="00063A15"/>
    <w:rsid w:val="000641F2"/>
    <w:rsid w:val="000652E0"/>
    <w:rsid w:val="000658EB"/>
    <w:rsid w:val="00066451"/>
    <w:rsid w:val="00066766"/>
    <w:rsid w:val="00066BB5"/>
    <w:rsid w:val="00067305"/>
    <w:rsid w:val="000674DD"/>
    <w:rsid w:val="00071325"/>
    <w:rsid w:val="000719A2"/>
    <w:rsid w:val="0007269B"/>
    <w:rsid w:val="000729A9"/>
    <w:rsid w:val="000734D7"/>
    <w:rsid w:val="00074B01"/>
    <w:rsid w:val="00075948"/>
    <w:rsid w:val="00076190"/>
    <w:rsid w:val="000761BB"/>
    <w:rsid w:val="00076393"/>
    <w:rsid w:val="000769A6"/>
    <w:rsid w:val="00076C69"/>
    <w:rsid w:val="00077407"/>
    <w:rsid w:val="00077866"/>
    <w:rsid w:val="00077A3B"/>
    <w:rsid w:val="00077C77"/>
    <w:rsid w:val="00081035"/>
    <w:rsid w:val="00081B75"/>
    <w:rsid w:val="00081B76"/>
    <w:rsid w:val="00081E0D"/>
    <w:rsid w:val="0008218B"/>
    <w:rsid w:val="000825D3"/>
    <w:rsid w:val="00083148"/>
    <w:rsid w:val="0008549C"/>
    <w:rsid w:val="000854BF"/>
    <w:rsid w:val="0008689E"/>
    <w:rsid w:val="00086CEA"/>
    <w:rsid w:val="00086DB7"/>
    <w:rsid w:val="000878B4"/>
    <w:rsid w:val="000878BB"/>
    <w:rsid w:val="000908FE"/>
    <w:rsid w:val="00090A07"/>
    <w:rsid w:val="00090D80"/>
    <w:rsid w:val="00090ED1"/>
    <w:rsid w:val="00091862"/>
    <w:rsid w:val="00091FB1"/>
    <w:rsid w:val="00092E88"/>
    <w:rsid w:val="00094E68"/>
    <w:rsid w:val="00096C08"/>
    <w:rsid w:val="000A0832"/>
    <w:rsid w:val="000A0EAE"/>
    <w:rsid w:val="000A13F8"/>
    <w:rsid w:val="000A2CB3"/>
    <w:rsid w:val="000A3B35"/>
    <w:rsid w:val="000A447D"/>
    <w:rsid w:val="000A726B"/>
    <w:rsid w:val="000B06E7"/>
    <w:rsid w:val="000B1DA3"/>
    <w:rsid w:val="000B2959"/>
    <w:rsid w:val="000B2A4D"/>
    <w:rsid w:val="000B2F91"/>
    <w:rsid w:val="000B38FB"/>
    <w:rsid w:val="000B40D4"/>
    <w:rsid w:val="000B4403"/>
    <w:rsid w:val="000B4ED5"/>
    <w:rsid w:val="000B56AC"/>
    <w:rsid w:val="000B62C8"/>
    <w:rsid w:val="000B7B73"/>
    <w:rsid w:val="000B7B94"/>
    <w:rsid w:val="000C0D99"/>
    <w:rsid w:val="000C29A2"/>
    <w:rsid w:val="000C32E5"/>
    <w:rsid w:val="000C3AF8"/>
    <w:rsid w:val="000C3DB3"/>
    <w:rsid w:val="000C556E"/>
    <w:rsid w:val="000C7899"/>
    <w:rsid w:val="000D024A"/>
    <w:rsid w:val="000D1763"/>
    <w:rsid w:val="000D1873"/>
    <w:rsid w:val="000D426F"/>
    <w:rsid w:val="000D44C5"/>
    <w:rsid w:val="000D4519"/>
    <w:rsid w:val="000D5071"/>
    <w:rsid w:val="000D5790"/>
    <w:rsid w:val="000D6A37"/>
    <w:rsid w:val="000D728E"/>
    <w:rsid w:val="000D7C31"/>
    <w:rsid w:val="000E0369"/>
    <w:rsid w:val="000E0D22"/>
    <w:rsid w:val="000E1C95"/>
    <w:rsid w:val="000E353F"/>
    <w:rsid w:val="000E3635"/>
    <w:rsid w:val="000E3704"/>
    <w:rsid w:val="000E49F7"/>
    <w:rsid w:val="000E689F"/>
    <w:rsid w:val="000E6D28"/>
    <w:rsid w:val="000F10EE"/>
    <w:rsid w:val="000F1981"/>
    <w:rsid w:val="000F3762"/>
    <w:rsid w:val="000F49F0"/>
    <w:rsid w:val="000F4D56"/>
    <w:rsid w:val="000F5317"/>
    <w:rsid w:val="000F5D10"/>
    <w:rsid w:val="000F5D7C"/>
    <w:rsid w:val="000F5D9F"/>
    <w:rsid w:val="000F6E4D"/>
    <w:rsid w:val="000F6E9C"/>
    <w:rsid w:val="000F7FC6"/>
    <w:rsid w:val="0010094A"/>
    <w:rsid w:val="00101340"/>
    <w:rsid w:val="00101D78"/>
    <w:rsid w:val="001026E1"/>
    <w:rsid w:val="00104010"/>
    <w:rsid w:val="001043C1"/>
    <w:rsid w:val="0010596C"/>
    <w:rsid w:val="00105ED2"/>
    <w:rsid w:val="00105F51"/>
    <w:rsid w:val="0010678E"/>
    <w:rsid w:val="00107EBD"/>
    <w:rsid w:val="00110CD4"/>
    <w:rsid w:val="00112672"/>
    <w:rsid w:val="001131C3"/>
    <w:rsid w:val="001132D9"/>
    <w:rsid w:val="0011425A"/>
    <w:rsid w:val="00114887"/>
    <w:rsid w:val="00114CA8"/>
    <w:rsid w:val="00115343"/>
    <w:rsid w:val="00115478"/>
    <w:rsid w:val="00115B93"/>
    <w:rsid w:val="001162FA"/>
    <w:rsid w:val="001169D9"/>
    <w:rsid w:val="001169FB"/>
    <w:rsid w:val="00116F98"/>
    <w:rsid w:val="00117108"/>
    <w:rsid w:val="0011750D"/>
    <w:rsid w:val="0011774A"/>
    <w:rsid w:val="001178E8"/>
    <w:rsid w:val="00117AA5"/>
    <w:rsid w:val="00117E0A"/>
    <w:rsid w:val="001209D1"/>
    <w:rsid w:val="00120FCF"/>
    <w:rsid w:val="00121416"/>
    <w:rsid w:val="001234B7"/>
    <w:rsid w:val="00123652"/>
    <w:rsid w:val="00125375"/>
    <w:rsid w:val="001257E1"/>
    <w:rsid w:val="00126CA6"/>
    <w:rsid w:val="00130408"/>
    <w:rsid w:val="0013058B"/>
    <w:rsid w:val="00130DC5"/>
    <w:rsid w:val="001314B6"/>
    <w:rsid w:val="0013279D"/>
    <w:rsid w:val="00132A44"/>
    <w:rsid w:val="00132D2F"/>
    <w:rsid w:val="001331A3"/>
    <w:rsid w:val="00135CB3"/>
    <w:rsid w:val="00135EF2"/>
    <w:rsid w:val="001362DF"/>
    <w:rsid w:val="00136D6D"/>
    <w:rsid w:val="00140140"/>
    <w:rsid w:val="00140F53"/>
    <w:rsid w:val="00141E72"/>
    <w:rsid w:val="00145078"/>
    <w:rsid w:val="001454C7"/>
    <w:rsid w:val="00145F11"/>
    <w:rsid w:val="0014691D"/>
    <w:rsid w:val="001473B1"/>
    <w:rsid w:val="00147CF0"/>
    <w:rsid w:val="00150270"/>
    <w:rsid w:val="0015047A"/>
    <w:rsid w:val="00150A5D"/>
    <w:rsid w:val="00150F33"/>
    <w:rsid w:val="00151201"/>
    <w:rsid w:val="001515BE"/>
    <w:rsid w:val="0015191A"/>
    <w:rsid w:val="00152464"/>
    <w:rsid w:val="00153ED5"/>
    <w:rsid w:val="001557D7"/>
    <w:rsid w:val="001569BF"/>
    <w:rsid w:val="00161D51"/>
    <w:rsid w:val="00162614"/>
    <w:rsid w:val="001628ED"/>
    <w:rsid w:val="00163C7C"/>
    <w:rsid w:val="001647CD"/>
    <w:rsid w:val="00164F2A"/>
    <w:rsid w:val="00165532"/>
    <w:rsid w:val="001702D2"/>
    <w:rsid w:val="001703C2"/>
    <w:rsid w:val="00171EC3"/>
    <w:rsid w:val="001723E1"/>
    <w:rsid w:val="00172572"/>
    <w:rsid w:val="001726F5"/>
    <w:rsid w:val="00173048"/>
    <w:rsid w:val="001737A2"/>
    <w:rsid w:val="00173C18"/>
    <w:rsid w:val="001755F7"/>
    <w:rsid w:val="00175A93"/>
    <w:rsid w:val="00175F5D"/>
    <w:rsid w:val="00176094"/>
    <w:rsid w:val="0017744E"/>
    <w:rsid w:val="00177E8A"/>
    <w:rsid w:val="0018093C"/>
    <w:rsid w:val="0018279B"/>
    <w:rsid w:val="0018340A"/>
    <w:rsid w:val="00183473"/>
    <w:rsid w:val="00183A61"/>
    <w:rsid w:val="0018468D"/>
    <w:rsid w:val="001846D8"/>
    <w:rsid w:val="0018704C"/>
    <w:rsid w:val="0018739D"/>
    <w:rsid w:val="00187778"/>
    <w:rsid w:val="00187DFC"/>
    <w:rsid w:val="00187E06"/>
    <w:rsid w:val="001903AE"/>
    <w:rsid w:val="001904A9"/>
    <w:rsid w:val="00191ECF"/>
    <w:rsid w:val="001921D3"/>
    <w:rsid w:val="00193614"/>
    <w:rsid w:val="00193628"/>
    <w:rsid w:val="00193DBF"/>
    <w:rsid w:val="001943BA"/>
    <w:rsid w:val="00194639"/>
    <w:rsid w:val="00194B41"/>
    <w:rsid w:val="0019607D"/>
    <w:rsid w:val="00196958"/>
    <w:rsid w:val="0019697F"/>
    <w:rsid w:val="00196FCE"/>
    <w:rsid w:val="0019703D"/>
    <w:rsid w:val="00197CA5"/>
    <w:rsid w:val="00197D38"/>
    <w:rsid w:val="00197E61"/>
    <w:rsid w:val="001A16BC"/>
    <w:rsid w:val="001A1AF8"/>
    <w:rsid w:val="001A231F"/>
    <w:rsid w:val="001A27C2"/>
    <w:rsid w:val="001A4479"/>
    <w:rsid w:val="001A46B1"/>
    <w:rsid w:val="001A4E0C"/>
    <w:rsid w:val="001A69E6"/>
    <w:rsid w:val="001A6B4C"/>
    <w:rsid w:val="001B01BD"/>
    <w:rsid w:val="001B10FB"/>
    <w:rsid w:val="001B1B00"/>
    <w:rsid w:val="001B1F58"/>
    <w:rsid w:val="001B2D73"/>
    <w:rsid w:val="001B3CED"/>
    <w:rsid w:val="001B4813"/>
    <w:rsid w:val="001B53B6"/>
    <w:rsid w:val="001B54A5"/>
    <w:rsid w:val="001B552E"/>
    <w:rsid w:val="001B562A"/>
    <w:rsid w:val="001B5730"/>
    <w:rsid w:val="001B60B7"/>
    <w:rsid w:val="001B6850"/>
    <w:rsid w:val="001B714D"/>
    <w:rsid w:val="001B71AF"/>
    <w:rsid w:val="001B77C6"/>
    <w:rsid w:val="001C0BBB"/>
    <w:rsid w:val="001C15B2"/>
    <w:rsid w:val="001C1929"/>
    <w:rsid w:val="001C35B4"/>
    <w:rsid w:val="001C398C"/>
    <w:rsid w:val="001C47F3"/>
    <w:rsid w:val="001C4C69"/>
    <w:rsid w:val="001C4CA5"/>
    <w:rsid w:val="001C4E94"/>
    <w:rsid w:val="001C5249"/>
    <w:rsid w:val="001C5665"/>
    <w:rsid w:val="001C5FC7"/>
    <w:rsid w:val="001C60F9"/>
    <w:rsid w:val="001C6123"/>
    <w:rsid w:val="001C632B"/>
    <w:rsid w:val="001C7012"/>
    <w:rsid w:val="001D01D0"/>
    <w:rsid w:val="001D0C2B"/>
    <w:rsid w:val="001D2750"/>
    <w:rsid w:val="001D2B47"/>
    <w:rsid w:val="001D2F76"/>
    <w:rsid w:val="001D4534"/>
    <w:rsid w:val="001D489D"/>
    <w:rsid w:val="001D53AC"/>
    <w:rsid w:val="001D598E"/>
    <w:rsid w:val="001D71DF"/>
    <w:rsid w:val="001E00A3"/>
    <w:rsid w:val="001E0279"/>
    <w:rsid w:val="001E047A"/>
    <w:rsid w:val="001E0B79"/>
    <w:rsid w:val="001E0E30"/>
    <w:rsid w:val="001E1E1B"/>
    <w:rsid w:val="001E229A"/>
    <w:rsid w:val="001E27B9"/>
    <w:rsid w:val="001E27F2"/>
    <w:rsid w:val="001E3970"/>
    <w:rsid w:val="001E69EA"/>
    <w:rsid w:val="001E6A2C"/>
    <w:rsid w:val="001E6D84"/>
    <w:rsid w:val="001E6DE1"/>
    <w:rsid w:val="001E7775"/>
    <w:rsid w:val="001F0B83"/>
    <w:rsid w:val="001F0E9F"/>
    <w:rsid w:val="001F11DC"/>
    <w:rsid w:val="001F3CA4"/>
    <w:rsid w:val="001F51D4"/>
    <w:rsid w:val="001F5F84"/>
    <w:rsid w:val="001F6152"/>
    <w:rsid w:val="00201342"/>
    <w:rsid w:val="00202B41"/>
    <w:rsid w:val="002041AE"/>
    <w:rsid w:val="002050F5"/>
    <w:rsid w:val="002055BC"/>
    <w:rsid w:val="00206D0A"/>
    <w:rsid w:val="002078E1"/>
    <w:rsid w:val="002078ED"/>
    <w:rsid w:val="0021029A"/>
    <w:rsid w:val="002109A7"/>
    <w:rsid w:val="00210A68"/>
    <w:rsid w:val="00212220"/>
    <w:rsid w:val="0021302D"/>
    <w:rsid w:val="002133D9"/>
    <w:rsid w:val="002149F9"/>
    <w:rsid w:val="00215EC9"/>
    <w:rsid w:val="002175ED"/>
    <w:rsid w:val="00217CA5"/>
    <w:rsid w:val="00220838"/>
    <w:rsid w:val="00220C8D"/>
    <w:rsid w:val="00220FEF"/>
    <w:rsid w:val="00221D7A"/>
    <w:rsid w:val="0022222A"/>
    <w:rsid w:val="00223C96"/>
    <w:rsid w:val="00223E86"/>
    <w:rsid w:val="0022514F"/>
    <w:rsid w:val="0022593C"/>
    <w:rsid w:val="00225F62"/>
    <w:rsid w:val="00226E41"/>
    <w:rsid w:val="002300FF"/>
    <w:rsid w:val="0023077D"/>
    <w:rsid w:val="00230BC2"/>
    <w:rsid w:val="00231369"/>
    <w:rsid w:val="0023139C"/>
    <w:rsid w:val="00232AF9"/>
    <w:rsid w:val="002341E5"/>
    <w:rsid w:val="00234883"/>
    <w:rsid w:val="00234D0C"/>
    <w:rsid w:val="00235941"/>
    <w:rsid w:val="00235E20"/>
    <w:rsid w:val="0023602D"/>
    <w:rsid w:val="002367B2"/>
    <w:rsid w:val="002373C1"/>
    <w:rsid w:val="002417A4"/>
    <w:rsid w:val="0024285E"/>
    <w:rsid w:val="0024571F"/>
    <w:rsid w:val="00246067"/>
    <w:rsid w:val="00246369"/>
    <w:rsid w:val="00246714"/>
    <w:rsid w:val="002477F3"/>
    <w:rsid w:val="00247CD4"/>
    <w:rsid w:val="00250F70"/>
    <w:rsid w:val="00251471"/>
    <w:rsid w:val="00251848"/>
    <w:rsid w:val="0025215D"/>
    <w:rsid w:val="0025310C"/>
    <w:rsid w:val="00253547"/>
    <w:rsid w:val="00254190"/>
    <w:rsid w:val="002542AE"/>
    <w:rsid w:val="002548B5"/>
    <w:rsid w:val="002548B7"/>
    <w:rsid w:val="00254B2B"/>
    <w:rsid w:val="0025553D"/>
    <w:rsid w:val="00257D47"/>
    <w:rsid w:val="00261318"/>
    <w:rsid w:val="00261A5B"/>
    <w:rsid w:val="00261EF6"/>
    <w:rsid w:val="00261F1B"/>
    <w:rsid w:val="00262583"/>
    <w:rsid w:val="00263540"/>
    <w:rsid w:val="00264366"/>
    <w:rsid w:val="00264818"/>
    <w:rsid w:val="00265A09"/>
    <w:rsid w:val="00265D3C"/>
    <w:rsid w:val="00266642"/>
    <w:rsid w:val="00266EF0"/>
    <w:rsid w:val="00267018"/>
    <w:rsid w:val="0026742D"/>
    <w:rsid w:val="0027051C"/>
    <w:rsid w:val="00270AD3"/>
    <w:rsid w:val="00274B07"/>
    <w:rsid w:val="00274F72"/>
    <w:rsid w:val="00275DA9"/>
    <w:rsid w:val="0027608E"/>
    <w:rsid w:val="002760CC"/>
    <w:rsid w:val="002763C0"/>
    <w:rsid w:val="0027685E"/>
    <w:rsid w:val="0027696E"/>
    <w:rsid w:val="00277CD7"/>
    <w:rsid w:val="00280B4A"/>
    <w:rsid w:val="00281D30"/>
    <w:rsid w:val="00281F91"/>
    <w:rsid w:val="00282EE3"/>
    <w:rsid w:val="002836CD"/>
    <w:rsid w:val="00283F9F"/>
    <w:rsid w:val="00285D88"/>
    <w:rsid w:val="002874A1"/>
    <w:rsid w:val="002902DB"/>
    <w:rsid w:val="002910FE"/>
    <w:rsid w:val="0029218A"/>
    <w:rsid w:val="00292686"/>
    <w:rsid w:val="00292C73"/>
    <w:rsid w:val="00292D50"/>
    <w:rsid w:val="0029312A"/>
    <w:rsid w:val="00293430"/>
    <w:rsid w:val="0029434D"/>
    <w:rsid w:val="00294D5B"/>
    <w:rsid w:val="00296A5A"/>
    <w:rsid w:val="0029712F"/>
    <w:rsid w:val="002971D1"/>
    <w:rsid w:val="002976A4"/>
    <w:rsid w:val="002A1467"/>
    <w:rsid w:val="002A1A03"/>
    <w:rsid w:val="002A23B5"/>
    <w:rsid w:val="002A3498"/>
    <w:rsid w:val="002A4D65"/>
    <w:rsid w:val="002A516E"/>
    <w:rsid w:val="002A584C"/>
    <w:rsid w:val="002A626B"/>
    <w:rsid w:val="002A7343"/>
    <w:rsid w:val="002B00C1"/>
    <w:rsid w:val="002B0129"/>
    <w:rsid w:val="002B07C3"/>
    <w:rsid w:val="002B0A50"/>
    <w:rsid w:val="002B1270"/>
    <w:rsid w:val="002B23B5"/>
    <w:rsid w:val="002B3D25"/>
    <w:rsid w:val="002B3F71"/>
    <w:rsid w:val="002B4143"/>
    <w:rsid w:val="002B43B4"/>
    <w:rsid w:val="002B48EF"/>
    <w:rsid w:val="002B4966"/>
    <w:rsid w:val="002B7CD4"/>
    <w:rsid w:val="002B7F63"/>
    <w:rsid w:val="002C12DF"/>
    <w:rsid w:val="002C2388"/>
    <w:rsid w:val="002C317C"/>
    <w:rsid w:val="002C3316"/>
    <w:rsid w:val="002C3D33"/>
    <w:rsid w:val="002C495E"/>
    <w:rsid w:val="002C55A2"/>
    <w:rsid w:val="002C56BF"/>
    <w:rsid w:val="002C5AC5"/>
    <w:rsid w:val="002C61B6"/>
    <w:rsid w:val="002C6C61"/>
    <w:rsid w:val="002D058B"/>
    <w:rsid w:val="002D12D0"/>
    <w:rsid w:val="002D1C17"/>
    <w:rsid w:val="002D4475"/>
    <w:rsid w:val="002D4707"/>
    <w:rsid w:val="002D479C"/>
    <w:rsid w:val="002D5B90"/>
    <w:rsid w:val="002D681E"/>
    <w:rsid w:val="002D75F4"/>
    <w:rsid w:val="002E0215"/>
    <w:rsid w:val="002E0CB3"/>
    <w:rsid w:val="002E1E60"/>
    <w:rsid w:val="002E3D1E"/>
    <w:rsid w:val="002E4F4C"/>
    <w:rsid w:val="002E506E"/>
    <w:rsid w:val="002E5942"/>
    <w:rsid w:val="002E59C0"/>
    <w:rsid w:val="002E5EC3"/>
    <w:rsid w:val="002F01FA"/>
    <w:rsid w:val="002F30B8"/>
    <w:rsid w:val="002F32FE"/>
    <w:rsid w:val="002F495B"/>
    <w:rsid w:val="002F50C7"/>
    <w:rsid w:val="002F52E3"/>
    <w:rsid w:val="002F53C6"/>
    <w:rsid w:val="002F60FA"/>
    <w:rsid w:val="002F69F0"/>
    <w:rsid w:val="002F6F97"/>
    <w:rsid w:val="002F6FCC"/>
    <w:rsid w:val="002F7C7D"/>
    <w:rsid w:val="002F7F7E"/>
    <w:rsid w:val="00304E9A"/>
    <w:rsid w:val="00305554"/>
    <w:rsid w:val="003056B1"/>
    <w:rsid w:val="0030571A"/>
    <w:rsid w:val="00305A68"/>
    <w:rsid w:val="00306226"/>
    <w:rsid w:val="00306749"/>
    <w:rsid w:val="00306C74"/>
    <w:rsid w:val="00306E39"/>
    <w:rsid w:val="00307E2B"/>
    <w:rsid w:val="00310274"/>
    <w:rsid w:val="003115EB"/>
    <w:rsid w:val="003116F8"/>
    <w:rsid w:val="0031362D"/>
    <w:rsid w:val="00315884"/>
    <w:rsid w:val="00315D25"/>
    <w:rsid w:val="003160CF"/>
    <w:rsid w:val="003160F7"/>
    <w:rsid w:val="00316287"/>
    <w:rsid w:val="0031675E"/>
    <w:rsid w:val="00317208"/>
    <w:rsid w:val="00317A90"/>
    <w:rsid w:val="00321261"/>
    <w:rsid w:val="003214D8"/>
    <w:rsid w:val="003227B2"/>
    <w:rsid w:val="00322DCD"/>
    <w:rsid w:val="00322FC2"/>
    <w:rsid w:val="00323F18"/>
    <w:rsid w:val="003242D2"/>
    <w:rsid w:val="003242DE"/>
    <w:rsid w:val="00324637"/>
    <w:rsid w:val="00325077"/>
    <w:rsid w:val="00325C25"/>
    <w:rsid w:val="00326384"/>
    <w:rsid w:val="00326C8C"/>
    <w:rsid w:val="00327ED3"/>
    <w:rsid w:val="003311BC"/>
    <w:rsid w:val="00331967"/>
    <w:rsid w:val="00332B7A"/>
    <w:rsid w:val="00332FED"/>
    <w:rsid w:val="0033398F"/>
    <w:rsid w:val="0033484B"/>
    <w:rsid w:val="00335368"/>
    <w:rsid w:val="00336291"/>
    <w:rsid w:val="003366B7"/>
    <w:rsid w:val="003374EB"/>
    <w:rsid w:val="00337E4E"/>
    <w:rsid w:val="00341406"/>
    <w:rsid w:val="003437EE"/>
    <w:rsid w:val="003441E2"/>
    <w:rsid w:val="003443C9"/>
    <w:rsid w:val="00344648"/>
    <w:rsid w:val="00346276"/>
    <w:rsid w:val="00347191"/>
    <w:rsid w:val="00350398"/>
    <w:rsid w:val="00351703"/>
    <w:rsid w:val="00351CBB"/>
    <w:rsid w:val="00352224"/>
    <w:rsid w:val="0035320D"/>
    <w:rsid w:val="0035387A"/>
    <w:rsid w:val="00353D69"/>
    <w:rsid w:val="00354627"/>
    <w:rsid w:val="00354C69"/>
    <w:rsid w:val="0035518F"/>
    <w:rsid w:val="0035646D"/>
    <w:rsid w:val="003600C3"/>
    <w:rsid w:val="00360450"/>
    <w:rsid w:val="0036056A"/>
    <w:rsid w:val="003622C1"/>
    <w:rsid w:val="00362C25"/>
    <w:rsid w:val="00364B4F"/>
    <w:rsid w:val="00365700"/>
    <w:rsid w:val="003658CC"/>
    <w:rsid w:val="00365D06"/>
    <w:rsid w:val="0036667F"/>
    <w:rsid w:val="00367BF1"/>
    <w:rsid w:val="003703D0"/>
    <w:rsid w:val="00370847"/>
    <w:rsid w:val="00370C49"/>
    <w:rsid w:val="00374279"/>
    <w:rsid w:val="00374605"/>
    <w:rsid w:val="00375C23"/>
    <w:rsid w:val="00376475"/>
    <w:rsid w:val="00380EAC"/>
    <w:rsid w:val="0038160C"/>
    <w:rsid w:val="00381EF9"/>
    <w:rsid w:val="00382099"/>
    <w:rsid w:val="00382285"/>
    <w:rsid w:val="003828B9"/>
    <w:rsid w:val="00382B45"/>
    <w:rsid w:val="0038309F"/>
    <w:rsid w:val="0038614E"/>
    <w:rsid w:val="00387BCA"/>
    <w:rsid w:val="00390064"/>
    <w:rsid w:val="00391429"/>
    <w:rsid w:val="003923A9"/>
    <w:rsid w:val="003934B8"/>
    <w:rsid w:val="00394A26"/>
    <w:rsid w:val="003955A9"/>
    <w:rsid w:val="00396216"/>
    <w:rsid w:val="00397298"/>
    <w:rsid w:val="00397C30"/>
    <w:rsid w:val="003A03DE"/>
    <w:rsid w:val="003A0BC9"/>
    <w:rsid w:val="003A1032"/>
    <w:rsid w:val="003A12DA"/>
    <w:rsid w:val="003A3A5A"/>
    <w:rsid w:val="003A4554"/>
    <w:rsid w:val="003A7077"/>
    <w:rsid w:val="003A70D8"/>
    <w:rsid w:val="003A799B"/>
    <w:rsid w:val="003B0ACE"/>
    <w:rsid w:val="003B17F9"/>
    <w:rsid w:val="003B2B3C"/>
    <w:rsid w:val="003B45D7"/>
    <w:rsid w:val="003B50A9"/>
    <w:rsid w:val="003B5A06"/>
    <w:rsid w:val="003B6B34"/>
    <w:rsid w:val="003B6BDE"/>
    <w:rsid w:val="003C0224"/>
    <w:rsid w:val="003C4866"/>
    <w:rsid w:val="003C4A79"/>
    <w:rsid w:val="003C51D5"/>
    <w:rsid w:val="003C5C5A"/>
    <w:rsid w:val="003C77A1"/>
    <w:rsid w:val="003C783D"/>
    <w:rsid w:val="003D0074"/>
    <w:rsid w:val="003D15C2"/>
    <w:rsid w:val="003D1F5B"/>
    <w:rsid w:val="003D22FC"/>
    <w:rsid w:val="003D28B4"/>
    <w:rsid w:val="003D2D82"/>
    <w:rsid w:val="003D33C9"/>
    <w:rsid w:val="003D37DF"/>
    <w:rsid w:val="003D426E"/>
    <w:rsid w:val="003D543C"/>
    <w:rsid w:val="003D62D5"/>
    <w:rsid w:val="003D734D"/>
    <w:rsid w:val="003E0B4A"/>
    <w:rsid w:val="003E1730"/>
    <w:rsid w:val="003E1AA1"/>
    <w:rsid w:val="003E3036"/>
    <w:rsid w:val="003E577C"/>
    <w:rsid w:val="003E606D"/>
    <w:rsid w:val="003E64DA"/>
    <w:rsid w:val="003E66CF"/>
    <w:rsid w:val="003E6AB1"/>
    <w:rsid w:val="003E6AD9"/>
    <w:rsid w:val="003F0603"/>
    <w:rsid w:val="003F0936"/>
    <w:rsid w:val="003F2BC3"/>
    <w:rsid w:val="003F2EAF"/>
    <w:rsid w:val="003F3EFD"/>
    <w:rsid w:val="003F422F"/>
    <w:rsid w:val="003F531E"/>
    <w:rsid w:val="003F5892"/>
    <w:rsid w:val="003F5990"/>
    <w:rsid w:val="00402266"/>
    <w:rsid w:val="00402606"/>
    <w:rsid w:val="00403182"/>
    <w:rsid w:val="00403906"/>
    <w:rsid w:val="0040530F"/>
    <w:rsid w:val="00405584"/>
    <w:rsid w:val="00406730"/>
    <w:rsid w:val="00407020"/>
    <w:rsid w:val="00407964"/>
    <w:rsid w:val="00407E86"/>
    <w:rsid w:val="0041021E"/>
    <w:rsid w:val="0041053F"/>
    <w:rsid w:val="00411191"/>
    <w:rsid w:val="00411944"/>
    <w:rsid w:val="004125CC"/>
    <w:rsid w:val="00412D68"/>
    <w:rsid w:val="00413A23"/>
    <w:rsid w:val="0041405C"/>
    <w:rsid w:val="00414388"/>
    <w:rsid w:val="004145CB"/>
    <w:rsid w:val="00414A3A"/>
    <w:rsid w:val="00414EE1"/>
    <w:rsid w:val="0041678C"/>
    <w:rsid w:val="004177AB"/>
    <w:rsid w:val="00421D0D"/>
    <w:rsid w:val="00422F0C"/>
    <w:rsid w:val="00423584"/>
    <w:rsid w:val="0042438E"/>
    <w:rsid w:val="0042562F"/>
    <w:rsid w:val="00425955"/>
    <w:rsid w:val="004259F9"/>
    <w:rsid w:val="00425E07"/>
    <w:rsid w:val="0042791F"/>
    <w:rsid w:val="00427CCF"/>
    <w:rsid w:val="00430631"/>
    <w:rsid w:val="00431E77"/>
    <w:rsid w:val="00433CE2"/>
    <w:rsid w:val="00433DE8"/>
    <w:rsid w:val="00434377"/>
    <w:rsid w:val="004343DC"/>
    <w:rsid w:val="004343E1"/>
    <w:rsid w:val="00434AFE"/>
    <w:rsid w:val="0043723C"/>
    <w:rsid w:val="004375C0"/>
    <w:rsid w:val="00437B7D"/>
    <w:rsid w:val="00437CFD"/>
    <w:rsid w:val="00441DA8"/>
    <w:rsid w:val="00441E70"/>
    <w:rsid w:val="004420E3"/>
    <w:rsid w:val="00442A3B"/>
    <w:rsid w:val="00443AFE"/>
    <w:rsid w:val="00444BE0"/>
    <w:rsid w:val="0044527A"/>
    <w:rsid w:val="0044562E"/>
    <w:rsid w:val="00445712"/>
    <w:rsid w:val="00445AB9"/>
    <w:rsid w:val="0044602D"/>
    <w:rsid w:val="004460E2"/>
    <w:rsid w:val="00447B8E"/>
    <w:rsid w:val="00447D4F"/>
    <w:rsid w:val="0045082A"/>
    <w:rsid w:val="004509ED"/>
    <w:rsid w:val="004515B0"/>
    <w:rsid w:val="00453C3E"/>
    <w:rsid w:val="00455028"/>
    <w:rsid w:val="0045502D"/>
    <w:rsid w:val="0045724F"/>
    <w:rsid w:val="00457336"/>
    <w:rsid w:val="00457F65"/>
    <w:rsid w:val="00460275"/>
    <w:rsid w:val="00460963"/>
    <w:rsid w:val="00461785"/>
    <w:rsid w:val="00461B3F"/>
    <w:rsid w:val="00461DBA"/>
    <w:rsid w:val="00462431"/>
    <w:rsid w:val="0046340D"/>
    <w:rsid w:val="00463652"/>
    <w:rsid w:val="00463BE0"/>
    <w:rsid w:val="00463E51"/>
    <w:rsid w:val="0046405C"/>
    <w:rsid w:val="00464708"/>
    <w:rsid w:val="00464F22"/>
    <w:rsid w:val="00466BE4"/>
    <w:rsid w:val="00467D3F"/>
    <w:rsid w:val="00470683"/>
    <w:rsid w:val="004719CB"/>
    <w:rsid w:val="00472FEA"/>
    <w:rsid w:val="00473D7C"/>
    <w:rsid w:val="0047434E"/>
    <w:rsid w:val="00474ADF"/>
    <w:rsid w:val="00474F84"/>
    <w:rsid w:val="00475173"/>
    <w:rsid w:val="00475709"/>
    <w:rsid w:val="004762CA"/>
    <w:rsid w:val="0047670D"/>
    <w:rsid w:val="00476E66"/>
    <w:rsid w:val="00476E6E"/>
    <w:rsid w:val="00477426"/>
    <w:rsid w:val="00477C2C"/>
    <w:rsid w:val="00480DE6"/>
    <w:rsid w:val="004827DC"/>
    <w:rsid w:val="004840D4"/>
    <w:rsid w:val="00484589"/>
    <w:rsid w:val="00485546"/>
    <w:rsid w:val="00485798"/>
    <w:rsid w:val="00485E68"/>
    <w:rsid w:val="00487BD7"/>
    <w:rsid w:val="004900F1"/>
    <w:rsid w:val="00490199"/>
    <w:rsid w:val="004905FB"/>
    <w:rsid w:val="00490D4F"/>
    <w:rsid w:val="00491A58"/>
    <w:rsid w:val="004921F7"/>
    <w:rsid w:val="00492EF2"/>
    <w:rsid w:val="0049408B"/>
    <w:rsid w:val="00494353"/>
    <w:rsid w:val="004947F8"/>
    <w:rsid w:val="00494D01"/>
    <w:rsid w:val="00495B0F"/>
    <w:rsid w:val="00496C45"/>
    <w:rsid w:val="00496CB3"/>
    <w:rsid w:val="00496DF0"/>
    <w:rsid w:val="00496DFA"/>
    <w:rsid w:val="00497ADF"/>
    <w:rsid w:val="004A1135"/>
    <w:rsid w:val="004A176B"/>
    <w:rsid w:val="004A2656"/>
    <w:rsid w:val="004A2A96"/>
    <w:rsid w:val="004A37D8"/>
    <w:rsid w:val="004A57C4"/>
    <w:rsid w:val="004A584E"/>
    <w:rsid w:val="004A58B3"/>
    <w:rsid w:val="004A5AF4"/>
    <w:rsid w:val="004A6AAB"/>
    <w:rsid w:val="004A6B6A"/>
    <w:rsid w:val="004A70B5"/>
    <w:rsid w:val="004B2222"/>
    <w:rsid w:val="004B2C94"/>
    <w:rsid w:val="004B3378"/>
    <w:rsid w:val="004B3A5F"/>
    <w:rsid w:val="004B45C0"/>
    <w:rsid w:val="004B54BA"/>
    <w:rsid w:val="004B6A09"/>
    <w:rsid w:val="004C027C"/>
    <w:rsid w:val="004C0CEA"/>
    <w:rsid w:val="004C2FDD"/>
    <w:rsid w:val="004C350D"/>
    <w:rsid w:val="004C388C"/>
    <w:rsid w:val="004C451C"/>
    <w:rsid w:val="004C4737"/>
    <w:rsid w:val="004C4DF6"/>
    <w:rsid w:val="004C5120"/>
    <w:rsid w:val="004C5440"/>
    <w:rsid w:val="004C577A"/>
    <w:rsid w:val="004C6154"/>
    <w:rsid w:val="004C7F43"/>
    <w:rsid w:val="004D0739"/>
    <w:rsid w:val="004D0BF2"/>
    <w:rsid w:val="004D1598"/>
    <w:rsid w:val="004D162B"/>
    <w:rsid w:val="004D208A"/>
    <w:rsid w:val="004D2D4D"/>
    <w:rsid w:val="004D37A5"/>
    <w:rsid w:val="004D3861"/>
    <w:rsid w:val="004D3E79"/>
    <w:rsid w:val="004D4B2D"/>
    <w:rsid w:val="004D4E91"/>
    <w:rsid w:val="004D5075"/>
    <w:rsid w:val="004D560E"/>
    <w:rsid w:val="004D64D7"/>
    <w:rsid w:val="004D6BB9"/>
    <w:rsid w:val="004D6E54"/>
    <w:rsid w:val="004E10B5"/>
    <w:rsid w:val="004E18BE"/>
    <w:rsid w:val="004E18C6"/>
    <w:rsid w:val="004E2125"/>
    <w:rsid w:val="004E23E7"/>
    <w:rsid w:val="004E2D93"/>
    <w:rsid w:val="004E2F87"/>
    <w:rsid w:val="004E3670"/>
    <w:rsid w:val="004E5797"/>
    <w:rsid w:val="004E57A7"/>
    <w:rsid w:val="004E6D25"/>
    <w:rsid w:val="004E7614"/>
    <w:rsid w:val="004E7B54"/>
    <w:rsid w:val="004E7D42"/>
    <w:rsid w:val="004F12D4"/>
    <w:rsid w:val="004F276C"/>
    <w:rsid w:val="004F2BCF"/>
    <w:rsid w:val="004F4949"/>
    <w:rsid w:val="004F520F"/>
    <w:rsid w:val="004F5379"/>
    <w:rsid w:val="004F5677"/>
    <w:rsid w:val="004F65B0"/>
    <w:rsid w:val="004F7C30"/>
    <w:rsid w:val="00500547"/>
    <w:rsid w:val="00500A7B"/>
    <w:rsid w:val="005015B5"/>
    <w:rsid w:val="00501F81"/>
    <w:rsid w:val="00502156"/>
    <w:rsid w:val="00502194"/>
    <w:rsid w:val="00502851"/>
    <w:rsid w:val="005046B5"/>
    <w:rsid w:val="00504978"/>
    <w:rsid w:val="0050669E"/>
    <w:rsid w:val="00506726"/>
    <w:rsid w:val="00506BE6"/>
    <w:rsid w:val="00510EA9"/>
    <w:rsid w:val="00510F54"/>
    <w:rsid w:val="00511023"/>
    <w:rsid w:val="0051275C"/>
    <w:rsid w:val="0051328E"/>
    <w:rsid w:val="00513F07"/>
    <w:rsid w:val="00515264"/>
    <w:rsid w:val="005155D3"/>
    <w:rsid w:val="005158A9"/>
    <w:rsid w:val="00515BBE"/>
    <w:rsid w:val="005168C8"/>
    <w:rsid w:val="005172C0"/>
    <w:rsid w:val="0052019C"/>
    <w:rsid w:val="00520488"/>
    <w:rsid w:val="005206CB"/>
    <w:rsid w:val="00523281"/>
    <w:rsid w:val="00524AB2"/>
    <w:rsid w:val="00525CB4"/>
    <w:rsid w:val="00525ECB"/>
    <w:rsid w:val="00526118"/>
    <w:rsid w:val="00526266"/>
    <w:rsid w:val="0052633F"/>
    <w:rsid w:val="0052647A"/>
    <w:rsid w:val="0053087B"/>
    <w:rsid w:val="00531436"/>
    <w:rsid w:val="005316B5"/>
    <w:rsid w:val="0053232E"/>
    <w:rsid w:val="00534011"/>
    <w:rsid w:val="0053450C"/>
    <w:rsid w:val="00534F03"/>
    <w:rsid w:val="00535464"/>
    <w:rsid w:val="0053579A"/>
    <w:rsid w:val="00535C25"/>
    <w:rsid w:val="00535C8D"/>
    <w:rsid w:val="00536756"/>
    <w:rsid w:val="00536F86"/>
    <w:rsid w:val="005373E0"/>
    <w:rsid w:val="00537C94"/>
    <w:rsid w:val="00540AEC"/>
    <w:rsid w:val="00541ECD"/>
    <w:rsid w:val="0054258A"/>
    <w:rsid w:val="00542F84"/>
    <w:rsid w:val="00543AA1"/>
    <w:rsid w:val="00544205"/>
    <w:rsid w:val="00544A32"/>
    <w:rsid w:val="00544EBE"/>
    <w:rsid w:val="00544F2F"/>
    <w:rsid w:val="0054565F"/>
    <w:rsid w:val="005458C8"/>
    <w:rsid w:val="0055068A"/>
    <w:rsid w:val="00550ABC"/>
    <w:rsid w:val="00551B3D"/>
    <w:rsid w:val="00552390"/>
    <w:rsid w:val="00554E40"/>
    <w:rsid w:val="005559CD"/>
    <w:rsid w:val="00555E60"/>
    <w:rsid w:val="0055672D"/>
    <w:rsid w:val="00561D17"/>
    <w:rsid w:val="00563414"/>
    <w:rsid w:val="005642CB"/>
    <w:rsid w:val="005652B7"/>
    <w:rsid w:val="00565BDF"/>
    <w:rsid w:val="00565EBB"/>
    <w:rsid w:val="00565ECD"/>
    <w:rsid w:val="00566849"/>
    <w:rsid w:val="00566B73"/>
    <w:rsid w:val="00566CE7"/>
    <w:rsid w:val="00566FA6"/>
    <w:rsid w:val="005700E3"/>
    <w:rsid w:val="00570212"/>
    <w:rsid w:val="00570363"/>
    <w:rsid w:val="00570466"/>
    <w:rsid w:val="00570C7B"/>
    <w:rsid w:val="005737AF"/>
    <w:rsid w:val="00574D36"/>
    <w:rsid w:val="00574ED2"/>
    <w:rsid w:val="0057525B"/>
    <w:rsid w:val="00575A02"/>
    <w:rsid w:val="00576728"/>
    <w:rsid w:val="00580787"/>
    <w:rsid w:val="00581459"/>
    <w:rsid w:val="00581938"/>
    <w:rsid w:val="00581AE8"/>
    <w:rsid w:val="00582276"/>
    <w:rsid w:val="00582766"/>
    <w:rsid w:val="0058369D"/>
    <w:rsid w:val="00583F37"/>
    <w:rsid w:val="005856F2"/>
    <w:rsid w:val="0058621B"/>
    <w:rsid w:val="00587B01"/>
    <w:rsid w:val="00587B99"/>
    <w:rsid w:val="00590A98"/>
    <w:rsid w:val="00592412"/>
    <w:rsid w:val="00592CB8"/>
    <w:rsid w:val="00593798"/>
    <w:rsid w:val="00593E5C"/>
    <w:rsid w:val="005941C9"/>
    <w:rsid w:val="005943C6"/>
    <w:rsid w:val="00595A2F"/>
    <w:rsid w:val="00596210"/>
    <w:rsid w:val="00596393"/>
    <w:rsid w:val="0059676B"/>
    <w:rsid w:val="00596D13"/>
    <w:rsid w:val="005A0173"/>
    <w:rsid w:val="005A1B22"/>
    <w:rsid w:val="005A209B"/>
    <w:rsid w:val="005A2D81"/>
    <w:rsid w:val="005A439B"/>
    <w:rsid w:val="005A48B4"/>
    <w:rsid w:val="005A5842"/>
    <w:rsid w:val="005A6370"/>
    <w:rsid w:val="005A6ACE"/>
    <w:rsid w:val="005A7C61"/>
    <w:rsid w:val="005A7FE7"/>
    <w:rsid w:val="005B0F98"/>
    <w:rsid w:val="005B2262"/>
    <w:rsid w:val="005B3448"/>
    <w:rsid w:val="005B3994"/>
    <w:rsid w:val="005B3AC4"/>
    <w:rsid w:val="005B3CD0"/>
    <w:rsid w:val="005B42DF"/>
    <w:rsid w:val="005B484F"/>
    <w:rsid w:val="005B51EE"/>
    <w:rsid w:val="005B55EF"/>
    <w:rsid w:val="005B6E3B"/>
    <w:rsid w:val="005B788D"/>
    <w:rsid w:val="005C0621"/>
    <w:rsid w:val="005C0DA4"/>
    <w:rsid w:val="005C0DAF"/>
    <w:rsid w:val="005C14B4"/>
    <w:rsid w:val="005C2493"/>
    <w:rsid w:val="005C2683"/>
    <w:rsid w:val="005C2784"/>
    <w:rsid w:val="005C383E"/>
    <w:rsid w:val="005C4306"/>
    <w:rsid w:val="005C647B"/>
    <w:rsid w:val="005C6597"/>
    <w:rsid w:val="005C74AF"/>
    <w:rsid w:val="005C7924"/>
    <w:rsid w:val="005C7A20"/>
    <w:rsid w:val="005C7B4B"/>
    <w:rsid w:val="005C7D13"/>
    <w:rsid w:val="005D0730"/>
    <w:rsid w:val="005D0D67"/>
    <w:rsid w:val="005D1746"/>
    <w:rsid w:val="005D1A33"/>
    <w:rsid w:val="005D234B"/>
    <w:rsid w:val="005D3103"/>
    <w:rsid w:val="005D5A22"/>
    <w:rsid w:val="005D7499"/>
    <w:rsid w:val="005D7647"/>
    <w:rsid w:val="005D799C"/>
    <w:rsid w:val="005E0225"/>
    <w:rsid w:val="005E2152"/>
    <w:rsid w:val="005E2DD7"/>
    <w:rsid w:val="005E3FAC"/>
    <w:rsid w:val="005E542A"/>
    <w:rsid w:val="005E68DC"/>
    <w:rsid w:val="005E6A7F"/>
    <w:rsid w:val="005E7BBB"/>
    <w:rsid w:val="005F044B"/>
    <w:rsid w:val="005F1B21"/>
    <w:rsid w:val="005F2EB0"/>
    <w:rsid w:val="005F2F84"/>
    <w:rsid w:val="005F36C1"/>
    <w:rsid w:val="005F3848"/>
    <w:rsid w:val="005F43A2"/>
    <w:rsid w:val="005F43C8"/>
    <w:rsid w:val="005F4433"/>
    <w:rsid w:val="005F5034"/>
    <w:rsid w:val="005F5073"/>
    <w:rsid w:val="005F5827"/>
    <w:rsid w:val="005F65BC"/>
    <w:rsid w:val="005F6E2A"/>
    <w:rsid w:val="005F6FC5"/>
    <w:rsid w:val="005F70E7"/>
    <w:rsid w:val="005F7931"/>
    <w:rsid w:val="005F7C40"/>
    <w:rsid w:val="00601E63"/>
    <w:rsid w:val="006024AF"/>
    <w:rsid w:val="0060302F"/>
    <w:rsid w:val="00603C38"/>
    <w:rsid w:val="00603FDE"/>
    <w:rsid w:val="006049A9"/>
    <w:rsid w:val="006061BF"/>
    <w:rsid w:val="006062E4"/>
    <w:rsid w:val="0060634F"/>
    <w:rsid w:val="00606D53"/>
    <w:rsid w:val="00606EF8"/>
    <w:rsid w:val="006110C0"/>
    <w:rsid w:val="00611C33"/>
    <w:rsid w:val="00611CAA"/>
    <w:rsid w:val="00611FE0"/>
    <w:rsid w:val="006127BE"/>
    <w:rsid w:val="00612839"/>
    <w:rsid w:val="00612FF5"/>
    <w:rsid w:val="00613F28"/>
    <w:rsid w:val="00614336"/>
    <w:rsid w:val="00614A63"/>
    <w:rsid w:val="006153EE"/>
    <w:rsid w:val="00615C6B"/>
    <w:rsid w:val="00615FD7"/>
    <w:rsid w:val="006161D1"/>
    <w:rsid w:val="00616874"/>
    <w:rsid w:val="00616B71"/>
    <w:rsid w:val="006171DA"/>
    <w:rsid w:val="00620D7A"/>
    <w:rsid w:val="00620FEB"/>
    <w:rsid w:val="00621782"/>
    <w:rsid w:val="00622943"/>
    <w:rsid w:val="00623099"/>
    <w:rsid w:val="00623541"/>
    <w:rsid w:val="00623E4A"/>
    <w:rsid w:val="00624AC8"/>
    <w:rsid w:val="006259FF"/>
    <w:rsid w:val="0062656A"/>
    <w:rsid w:val="006267EF"/>
    <w:rsid w:val="00626A17"/>
    <w:rsid w:val="00626B17"/>
    <w:rsid w:val="00626C96"/>
    <w:rsid w:val="00627769"/>
    <w:rsid w:val="00630175"/>
    <w:rsid w:val="0063251D"/>
    <w:rsid w:val="00632B87"/>
    <w:rsid w:val="0063354F"/>
    <w:rsid w:val="00633791"/>
    <w:rsid w:val="00633BBD"/>
    <w:rsid w:val="00633F0B"/>
    <w:rsid w:val="00635348"/>
    <w:rsid w:val="0063546F"/>
    <w:rsid w:val="00636038"/>
    <w:rsid w:val="00637616"/>
    <w:rsid w:val="00637E90"/>
    <w:rsid w:val="00640EBC"/>
    <w:rsid w:val="0064161F"/>
    <w:rsid w:val="00641B10"/>
    <w:rsid w:val="00641DAC"/>
    <w:rsid w:val="00642823"/>
    <w:rsid w:val="006453EE"/>
    <w:rsid w:val="00645C37"/>
    <w:rsid w:val="00647308"/>
    <w:rsid w:val="0064782C"/>
    <w:rsid w:val="00650488"/>
    <w:rsid w:val="0065129B"/>
    <w:rsid w:val="0065239D"/>
    <w:rsid w:val="0065324A"/>
    <w:rsid w:val="00653545"/>
    <w:rsid w:val="00653878"/>
    <w:rsid w:val="00653AEB"/>
    <w:rsid w:val="006540EA"/>
    <w:rsid w:val="00654730"/>
    <w:rsid w:val="00654B36"/>
    <w:rsid w:val="00656E44"/>
    <w:rsid w:val="006575E4"/>
    <w:rsid w:val="00662087"/>
    <w:rsid w:val="00662719"/>
    <w:rsid w:val="00662BC8"/>
    <w:rsid w:val="00662BFF"/>
    <w:rsid w:val="0066332D"/>
    <w:rsid w:val="006643B4"/>
    <w:rsid w:val="00665ABE"/>
    <w:rsid w:val="00666849"/>
    <w:rsid w:val="0066717B"/>
    <w:rsid w:val="006671AB"/>
    <w:rsid w:val="00667401"/>
    <w:rsid w:val="006676F2"/>
    <w:rsid w:val="00667B9B"/>
    <w:rsid w:val="00667C91"/>
    <w:rsid w:val="00670D1B"/>
    <w:rsid w:val="00671642"/>
    <w:rsid w:val="006727CE"/>
    <w:rsid w:val="00673038"/>
    <w:rsid w:val="00673521"/>
    <w:rsid w:val="006735DB"/>
    <w:rsid w:val="00674AE0"/>
    <w:rsid w:val="00674B2F"/>
    <w:rsid w:val="006751ED"/>
    <w:rsid w:val="0067603C"/>
    <w:rsid w:val="006765DC"/>
    <w:rsid w:val="00676C39"/>
    <w:rsid w:val="00677126"/>
    <w:rsid w:val="00680E25"/>
    <w:rsid w:val="0068108E"/>
    <w:rsid w:val="00681328"/>
    <w:rsid w:val="00681341"/>
    <w:rsid w:val="0068267A"/>
    <w:rsid w:val="00682B49"/>
    <w:rsid w:val="00682E94"/>
    <w:rsid w:val="006834F8"/>
    <w:rsid w:val="00683D4F"/>
    <w:rsid w:val="00685052"/>
    <w:rsid w:val="006858E2"/>
    <w:rsid w:val="006858F3"/>
    <w:rsid w:val="0068610F"/>
    <w:rsid w:val="00686281"/>
    <w:rsid w:val="00686346"/>
    <w:rsid w:val="0068652F"/>
    <w:rsid w:val="00686901"/>
    <w:rsid w:val="00686F53"/>
    <w:rsid w:val="00687011"/>
    <w:rsid w:val="00687D6F"/>
    <w:rsid w:val="006914EE"/>
    <w:rsid w:val="006916A2"/>
    <w:rsid w:val="00691C71"/>
    <w:rsid w:val="00692DF3"/>
    <w:rsid w:val="00693280"/>
    <w:rsid w:val="00693F59"/>
    <w:rsid w:val="0069447C"/>
    <w:rsid w:val="00694B48"/>
    <w:rsid w:val="0069616D"/>
    <w:rsid w:val="006965C1"/>
    <w:rsid w:val="00696713"/>
    <w:rsid w:val="006969BA"/>
    <w:rsid w:val="006A1116"/>
    <w:rsid w:val="006A1F85"/>
    <w:rsid w:val="006A305A"/>
    <w:rsid w:val="006A428E"/>
    <w:rsid w:val="006A42FE"/>
    <w:rsid w:val="006A4BD8"/>
    <w:rsid w:val="006A4F24"/>
    <w:rsid w:val="006A7F31"/>
    <w:rsid w:val="006B0252"/>
    <w:rsid w:val="006B11DD"/>
    <w:rsid w:val="006B1587"/>
    <w:rsid w:val="006B15B1"/>
    <w:rsid w:val="006B2287"/>
    <w:rsid w:val="006B2368"/>
    <w:rsid w:val="006B3E35"/>
    <w:rsid w:val="006B706D"/>
    <w:rsid w:val="006B706E"/>
    <w:rsid w:val="006B788E"/>
    <w:rsid w:val="006C0458"/>
    <w:rsid w:val="006C1187"/>
    <w:rsid w:val="006C22A6"/>
    <w:rsid w:val="006C241E"/>
    <w:rsid w:val="006C3A4B"/>
    <w:rsid w:val="006C3EF3"/>
    <w:rsid w:val="006C46E2"/>
    <w:rsid w:val="006C4C98"/>
    <w:rsid w:val="006C5055"/>
    <w:rsid w:val="006C5C8D"/>
    <w:rsid w:val="006C5FB6"/>
    <w:rsid w:val="006C619E"/>
    <w:rsid w:val="006C6907"/>
    <w:rsid w:val="006C6C5D"/>
    <w:rsid w:val="006C727E"/>
    <w:rsid w:val="006D0FA0"/>
    <w:rsid w:val="006D12D1"/>
    <w:rsid w:val="006D37C4"/>
    <w:rsid w:val="006D4123"/>
    <w:rsid w:val="006D559C"/>
    <w:rsid w:val="006D5919"/>
    <w:rsid w:val="006D592F"/>
    <w:rsid w:val="006D61C4"/>
    <w:rsid w:val="006E1525"/>
    <w:rsid w:val="006E180C"/>
    <w:rsid w:val="006E20E3"/>
    <w:rsid w:val="006E23D2"/>
    <w:rsid w:val="006E256A"/>
    <w:rsid w:val="006E3E0F"/>
    <w:rsid w:val="006E4170"/>
    <w:rsid w:val="006E4758"/>
    <w:rsid w:val="006E4A15"/>
    <w:rsid w:val="006E4E3A"/>
    <w:rsid w:val="006E533C"/>
    <w:rsid w:val="006E6DC5"/>
    <w:rsid w:val="006E7073"/>
    <w:rsid w:val="006F0474"/>
    <w:rsid w:val="006F1F72"/>
    <w:rsid w:val="006F219C"/>
    <w:rsid w:val="006F280D"/>
    <w:rsid w:val="006F28F1"/>
    <w:rsid w:val="006F2DDD"/>
    <w:rsid w:val="006F5339"/>
    <w:rsid w:val="006F588C"/>
    <w:rsid w:val="006F5991"/>
    <w:rsid w:val="006F5B35"/>
    <w:rsid w:val="006F62AA"/>
    <w:rsid w:val="006F6A81"/>
    <w:rsid w:val="006F78C1"/>
    <w:rsid w:val="0070196E"/>
    <w:rsid w:val="00701A9F"/>
    <w:rsid w:val="0070314E"/>
    <w:rsid w:val="007035DF"/>
    <w:rsid w:val="00703BD0"/>
    <w:rsid w:val="00704F45"/>
    <w:rsid w:val="007052BB"/>
    <w:rsid w:val="00705963"/>
    <w:rsid w:val="007069E7"/>
    <w:rsid w:val="00706B31"/>
    <w:rsid w:val="007072F2"/>
    <w:rsid w:val="0070730B"/>
    <w:rsid w:val="0070767A"/>
    <w:rsid w:val="00710D34"/>
    <w:rsid w:val="0071172F"/>
    <w:rsid w:val="00711CD0"/>
    <w:rsid w:val="00712B3D"/>
    <w:rsid w:val="007148CF"/>
    <w:rsid w:val="00715684"/>
    <w:rsid w:val="00716697"/>
    <w:rsid w:val="007167B9"/>
    <w:rsid w:val="00716C3E"/>
    <w:rsid w:val="0072063B"/>
    <w:rsid w:val="00721884"/>
    <w:rsid w:val="00722CCC"/>
    <w:rsid w:val="007230A9"/>
    <w:rsid w:val="00724692"/>
    <w:rsid w:val="007275F1"/>
    <w:rsid w:val="00727FCE"/>
    <w:rsid w:val="00730170"/>
    <w:rsid w:val="007306C6"/>
    <w:rsid w:val="00730FB0"/>
    <w:rsid w:val="007322DE"/>
    <w:rsid w:val="00734623"/>
    <w:rsid w:val="00734CB4"/>
    <w:rsid w:val="00735C18"/>
    <w:rsid w:val="0073603C"/>
    <w:rsid w:val="007360A5"/>
    <w:rsid w:val="00736C09"/>
    <w:rsid w:val="00737165"/>
    <w:rsid w:val="00737BC2"/>
    <w:rsid w:val="00740078"/>
    <w:rsid w:val="007412C6"/>
    <w:rsid w:val="00742ECF"/>
    <w:rsid w:val="00743BD9"/>
    <w:rsid w:val="00743C0B"/>
    <w:rsid w:val="007441AA"/>
    <w:rsid w:val="007457E1"/>
    <w:rsid w:val="00745D2B"/>
    <w:rsid w:val="00747564"/>
    <w:rsid w:val="007477AD"/>
    <w:rsid w:val="00747F9D"/>
    <w:rsid w:val="0075038A"/>
    <w:rsid w:val="007520C6"/>
    <w:rsid w:val="007524FA"/>
    <w:rsid w:val="00752603"/>
    <w:rsid w:val="0075263D"/>
    <w:rsid w:val="007526E7"/>
    <w:rsid w:val="007529B3"/>
    <w:rsid w:val="00753696"/>
    <w:rsid w:val="00753D82"/>
    <w:rsid w:val="007542D4"/>
    <w:rsid w:val="00754E5D"/>
    <w:rsid w:val="00754F6F"/>
    <w:rsid w:val="00755B13"/>
    <w:rsid w:val="0075635D"/>
    <w:rsid w:val="00756EF6"/>
    <w:rsid w:val="007574CC"/>
    <w:rsid w:val="007614DE"/>
    <w:rsid w:val="007621D9"/>
    <w:rsid w:val="0076358C"/>
    <w:rsid w:val="00765307"/>
    <w:rsid w:val="007708C4"/>
    <w:rsid w:val="007708E9"/>
    <w:rsid w:val="00770FB7"/>
    <w:rsid w:val="007717EA"/>
    <w:rsid w:val="0077219A"/>
    <w:rsid w:val="00772A63"/>
    <w:rsid w:val="00773B81"/>
    <w:rsid w:val="00774148"/>
    <w:rsid w:val="007752E9"/>
    <w:rsid w:val="007754F8"/>
    <w:rsid w:val="00776F9C"/>
    <w:rsid w:val="00780DBE"/>
    <w:rsid w:val="00780F33"/>
    <w:rsid w:val="00781C8E"/>
    <w:rsid w:val="00782F09"/>
    <w:rsid w:val="0078330E"/>
    <w:rsid w:val="00783528"/>
    <w:rsid w:val="00783DCF"/>
    <w:rsid w:val="00783FA9"/>
    <w:rsid w:val="00784473"/>
    <w:rsid w:val="00784F95"/>
    <w:rsid w:val="007852AB"/>
    <w:rsid w:val="00785A21"/>
    <w:rsid w:val="00787382"/>
    <w:rsid w:val="007874D6"/>
    <w:rsid w:val="00787D88"/>
    <w:rsid w:val="0079098D"/>
    <w:rsid w:val="0079169F"/>
    <w:rsid w:val="00791D70"/>
    <w:rsid w:val="00793E8A"/>
    <w:rsid w:val="00794881"/>
    <w:rsid w:val="00794D99"/>
    <w:rsid w:val="00796785"/>
    <w:rsid w:val="00796E38"/>
    <w:rsid w:val="0079718A"/>
    <w:rsid w:val="00797744"/>
    <w:rsid w:val="00797A83"/>
    <w:rsid w:val="007A004A"/>
    <w:rsid w:val="007A0978"/>
    <w:rsid w:val="007A0BD1"/>
    <w:rsid w:val="007A0CA6"/>
    <w:rsid w:val="007A1A0E"/>
    <w:rsid w:val="007A2275"/>
    <w:rsid w:val="007A34D9"/>
    <w:rsid w:val="007A3BCC"/>
    <w:rsid w:val="007A4CBF"/>
    <w:rsid w:val="007A4EC4"/>
    <w:rsid w:val="007A56D5"/>
    <w:rsid w:val="007A6668"/>
    <w:rsid w:val="007A6862"/>
    <w:rsid w:val="007A716B"/>
    <w:rsid w:val="007A79A6"/>
    <w:rsid w:val="007B020E"/>
    <w:rsid w:val="007B05C7"/>
    <w:rsid w:val="007B0975"/>
    <w:rsid w:val="007B0A79"/>
    <w:rsid w:val="007B13AF"/>
    <w:rsid w:val="007B18CC"/>
    <w:rsid w:val="007B35D0"/>
    <w:rsid w:val="007B4720"/>
    <w:rsid w:val="007B5957"/>
    <w:rsid w:val="007B59D4"/>
    <w:rsid w:val="007B5FCB"/>
    <w:rsid w:val="007B6073"/>
    <w:rsid w:val="007B626B"/>
    <w:rsid w:val="007B7545"/>
    <w:rsid w:val="007C290E"/>
    <w:rsid w:val="007C351E"/>
    <w:rsid w:val="007C365F"/>
    <w:rsid w:val="007C419A"/>
    <w:rsid w:val="007C5334"/>
    <w:rsid w:val="007C5774"/>
    <w:rsid w:val="007C5D8E"/>
    <w:rsid w:val="007C6AAF"/>
    <w:rsid w:val="007C6E10"/>
    <w:rsid w:val="007C7B1E"/>
    <w:rsid w:val="007C7B3C"/>
    <w:rsid w:val="007D0179"/>
    <w:rsid w:val="007D023E"/>
    <w:rsid w:val="007D0D33"/>
    <w:rsid w:val="007D10C9"/>
    <w:rsid w:val="007D1667"/>
    <w:rsid w:val="007D34F3"/>
    <w:rsid w:val="007D3CCF"/>
    <w:rsid w:val="007D3FF0"/>
    <w:rsid w:val="007D4A21"/>
    <w:rsid w:val="007D58DD"/>
    <w:rsid w:val="007D69D4"/>
    <w:rsid w:val="007D6CD4"/>
    <w:rsid w:val="007D7681"/>
    <w:rsid w:val="007E1EC1"/>
    <w:rsid w:val="007E2479"/>
    <w:rsid w:val="007E24D9"/>
    <w:rsid w:val="007E3A15"/>
    <w:rsid w:val="007E3B53"/>
    <w:rsid w:val="007E4352"/>
    <w:rsid w:val="007E4B7F"/>
    <w:rsid w:val="007E544F"/>
    <w:rsid w:val="007E5E46"/>
    <w:rsid w:val="007E6739"/>
    <w:rsid w:val="007F0250"/>
    <w:rsid w:val="007F0BF2"/>
    <w:rsid w:val="007F1760"/>
    <w:rsid w:val="007F1900"/>
    <w:rsid w:val="007F29D6"/>
    <w:rsid w:val="007F2BA5"/>
    <w:rsid w:val="007F318B"/>
    <w:rsid w:val="007F37FB"/>
    <w:rsid w:val="007F3CC7"/>
    <w:rsid w:val="007F402E"/>
    <w:rsid w:val="007F5300"/>
    <w:rsid w:val="007F5573"/>
    <w:rsid w:val="007F5607"/>
    <w:rsid w:val="007F5A79"/>
    <w:rsid w:val="007F5B5D"/>
    <w:rsid w:val="007F607A"/>
    <w:rsid w:val="007F75A1"/>
    <w:rsid w:val="008007F3"/>
    <w:rsid w:val="00800A09"/>
    <w:rsid w:val="00800C16"/>
    <w:rsid w:val="008014B8"/>
    <w:rsid w:val="00802286"/>
    <w:rsid w:val="00802895"/>
    <w:rsid w:val="008029CF"/>
    <w:rsid w:val="008043FE"/>
    <w:rsid w:val="0080490E"/>
    <w:rsid w:val="00804F90"/>
    <w:rsid w:val="0080590C"/>
    <w:rsid w:val="00807394"/>
    <w:rsid w:val="008105D6"/>
    <w:rsid w:val="0081263C"/>
    <w:rsid w:val="00812D87"/>
    <w:rsid w:val="00812D99"/>
    <w:rsid w:val="00813D67"/>
    <w:rsid w:val="00814F9F"/>
    <w:rsid w:val="00815426"/>
    <w:rsid w:val="00815B62"/>
    <w:rsid w:val="00815DAC"/>
    <w:rsid w:val="00816167"/>
    <w:rsid w:val="00817615"/>
    <w:rsid w:val="00817BD6"/>
    <w:rsid w:val="00820E42"/>
    <w:rsid w:val="0082122D"/>
    <w:rsid w:val="00821231"/>
    <w:rsid w:val="00823A3D"/>
    <w:rsid w:val="00823F31"/>
    <w:rsid w:val="0082438E"/>
    <w:rsid w:val="00824948"/>
    <w:rsid w:val="00824E9F"/>
    <w:rsid w:val="00825E3D"/>
    <w:rsid w:val="008269AF"/>
    <w:rsid w:val="008307B9"/>
    <w:rsid w:val="00830D12"/>
    <w:rsid w:val="00832250"/>
    <w:rsid w:val="008323BE"/>
    <w:rsid w:val="008339D1"/>
    <w:rsid w:val="008352AB"/>
    <w:rsid w:val="008356E8"/>
    <w:rsid w:val="0083596F"/>
    <w:rsid w:val="00836018"/>
    <w:rsid w:val="00836B0E"/>
    <w:rsid w:val="00836B17"/>
    <w:rsid w:val="00836F4F"/>
    <w:rsid w:val="00837399"/>
    <w:rsid w:val="00840468"/>
    <w:rsid w:val="00840649"/>
    <w:rsid w:val="00840735"/>
    <w:rsid w:val="00840A33"/>
    <w:rsid w:val="00840BF5"/>
    <w:rsid w:val="008414AF"/>
    <w:rsid w:val="00841F2C"/>
    <w:rsid w:val="00841F42"/>
    <w:rsid w:val="00841F5E"/>
    <w:rsid w:val="008421D0"/>
    <w:rsid w:val="00842605"/>
    <w:rsid w:val="008426E3"/>
    <w:rsid w:val="00843034"/>
    <w:rsid w:val="00843053"/>
    <w:rsid w:val="00844582"/>
    <w:rsid w:val="00845686"/>
    <w:rsid w:val="00845C81"/>
    <w:rsid w:val="008460EE"/>
    <w:rsid w:val="0084629F"/>
    <w:rsid w:val="00846759"/>
    <w:rsid w:val="008506E7"/>
    <w:rsid w:val="0085089F"/>
    <w:rsid w:val="008508D1"/>
    <w:rsid w:val="00853018"/>
    <w:rsid w:val="008544DC"/>
    <w:rsid w:val="008545AE"/>
    <w:rsid w:val="0085571C"/>
    <w:rsid w:val="008570F0"/>
    <w:rsid w:val="0086073E"/>
    <w:rsid w:val="00861BDB"/>
    <w:rsid w:val="0086241D"/>
    <w:rsid w:val="008638C9"/>
    <w:rsid w:val="00864149"/>
    <w:rsid w:val="00864C97"/>
    <w:rsid w:val="008672A1"/>
    <w:rsid w:val="00867A24"/>
    <w:rsid w:val="0087033E"/>
    <w:rsid w:val="00870AF3"/>
    <w:rsid w:val="00870FA1"/>
    <w:rsid w:val="008741C2"/>
    <w:rsid w:val="00875256"/>
    <w:rsid w:val="0087550E"/>
    <w:rsid w:val="00875ABB"/>
    <w:rsid w:val="00875B04"/>
    <w:rsid w:val="00877D47"/>
    <w:rsid w:val="00877F09"/>
    <w:rsid w:val="0088013D"/>
    <w:rsid w:val="008805D0"/>
    <w:rsid w:val="00880A1D"/>
    <w:rsid w:val="00880C5B"/>
    <w:rsid w:val="0088162D"/>
    <w:rsid w:val="00881975"/>
    <w:rsid w:val="00881B64"/>
    <w:rsid w:val="0088234F"/>
    <w:rsid w:val="008832BA"/>
    <w:rsid w:val="00883BA0"/>
    <w:rsid w:val="008843B1"/>
    <w:rsid w:val="00884FE6"/>
    <w:rsid w:val="0088615C"/>
    <w:rsid w:val="00887DAF"/>
    <w:rsid w:val="00892304"/>
    <w:rsid w:val="0089247B"/>
    <w:rsid w:val="008925A3"/>
    <w:rsid w:val="008929DE"/>
    <w:rsid w:val="00893893"/>
    <w:rsid w:val="00893D4F"/>
    <w:rsid w:val="008943A0"/>
    <w:rsid w:val="00894BD0"/>
    <w:rsid w:val="008952E6"/>
    <w:rsid w:val="00895541"/>
    <w:rsid w:val="00895C6C"/>
    <w:rsid w:val="008965C3"/>
    <w:rsid w:val="00896826"/>
    <w:rsid w:val="00896D13"/>
    <w:rsid w:val="00897217"/>
    <w:rsid w:val="00897A22"/>
    <w:rsid w:val="008A1256"/>
    <w:rsid w:val="008A1A4F"/>
    <w:rsid w:val="008A1B03"/>
    <w:rsid w:val="008A236C"/>
    <w:rsid w:val="008A292F"/>
    <w:rsid w:val="008A301B"/>
    <w:rsid w:val="008A31CC"/>
    <w:rsid w:val="008A32EB"/>
    <w:rsid w:val="008A45A3"/>
    <w:rsid w:val="008A612D"/>
    <w:rsid w:val="008B0728"/>
    <w:rsid w:val="008B09F9"/>
    <w:rsid w:val="008B1645"/>
    <w:rsid w:val="008B2A82"/>
    <w:rsid w:val="008B40C7"/>
    <w:rsid w:val="008B49F4"/>
    <w:rsid w:val="008B52B8"/>
    <w:rsid w:val="008B57DF"/>
    <w:rsid w:val="008B76EB"/>
    <w:rsid w:val="008C13E9"/>
    <w:rsid w:val="008C15F2"/>
    <w:rsid w:val="008C1AAB"/>
    <w:rsid w:val="008C1EFC"/>
    <w:rsid w:val="008C2112"/>
    <w:rsid w:val="008C2A48"/>
    <w:rsid w:val="008C34E9"/>
    <w:rsid w:val="008C3724"/>
    <w:rsid w:val="008C3F4E"/>
    <w:rsid w:val="008C42B3"/>
    <w:rsid w:val="008C47D3"/>
    <w:rsid w:val="008C4852"/>
    <w:rsid w:val="008C497F"/>
    <w:rsid w:val="008C597A"/>
    <w:rsid w:val="008C5D33"/>
    <w:rsid w:val="008D0D8B"/>
    <w:rsid w:val="008D1017"/>
    <w:rsid w:val="008D1696"/>
    <w:rsid w:val="008D1F23"/>
    <w:rsid w:val="008D25E2"/>
    <w:rsid w:val="008D3E96"/>
    <w:rsid w:val="008D3FBE"/>
    <w:rsid w:val="008D4769"/>
    <w:rsid w:val="008D52DA"/>
    <w:rsid w:val="008D57BE"/>
    <w:rsid w:val="008D5BD2"/>
    <w:rsid w:val="008D61F6"/>
    <w:rsid w:val="008D6403"/>
    <w:rsid w:val="008D692C"/>
    <w:rsid w:val="008D7946"/>
    <w:rsid w:val="008E062F"/>
    <w:rsid w:val="008E246E"/>
    <w:rsid w:val="008E30AE"/>
    <w:rsid w:val="008E5964"/>
    <w:rsid w:val="008E6315"/>
    <w:rsid w:val="008E6C17"/>
    <w:rsid w:val="008E7B22"/>
    <w:rsid w:val="008F0552"/>
    <w:rsid w:val="008F176B"/>
    <w:rsid w:val="008F1C0F"/>
    <w:rsid w:val="008F229A"/>
    <w:rsid w:val="008F2EA3"/>
    <w:rsid w:val="008F3C42"/>
    <w:rsid w:val="008F4670"/>
    <w:rsid w:val="008F55A8"/>
    <w:rsid w:val="008F5CE2"/>
    <w:rsid w:val="008F6799"/>
    <w:rsid w:val="008F73FE"/>
    <w:rsid w:val="008F78D4"/>
    <w:rsid w:val="008F7AFE"/>
    <w:rsid w:val="00901ED1"/>
    <w:rsid w:val="009020C1"/>
    <w:rsid w:val="0090250A"/>
    <w:rsid w:val="009030F1"/>
    <w:rsid w:val="00903158"/>
    <w:rsid w:val="00903849"/>
    <w:rsid w:val="00904468"/>
    <w:rsid w:val="0090468C"/>
    <w:rsid w:val="00904DE4"/>
    <w:rsid w:val="00904FA8"/>
    <w:rsid w:val="00906282"/>
    <w:rsid w:val="00906367"/>
    <w:rsid w:val="00906495"/>
    <w:rsid w:val="0091017E"/>
    <w:rsid w:val="00910456"/>
    <w:rsid w:val="00911F2C"/>
    <w:rsid w:val="0091470E"/>
    <w:rsid w:val="00914814"/>
    <w:rsid w:val="009154E2"/>
    <w:rsid w:val="00915605"/>
    <w:rsid w:val="00915B71"/>
    <w:rsid w:val="0091711D"/>
    <w:rsid w:val="00917212"/>
    <w:rsid w:val="00917A09"/>
    <w:rsid w:val="00920FF7"/>
    <w:rsid w:val="0092383A"/>
    <w:rsid w:val="00923B62"/>
    <w:rsid w:val="00923DE9"/>
    <w:rsid w:val="00924802"/>
    <w:rsid w:val="00924E28"/>
    <w:rsid w:val="00924F82"/>
    <w:rsid w:val="00925013"/>
    <w:rsid w:val="009260DB"/>
    <w:rsid w:val="00927419"/>
    <w:rsid w:val="009278CD"/>
    <w:rsid w:val="009315D8"/>
    <w:rsid w:val="00931729"/>
    <w:rsid w:val="00932901"/>
    <w:rsid w:val="009343DA"/>
    <w:rsid w:val="00934A4A"/>
    <w:rsid w:val="00935756"/>
    <w:rsid w:val="009359D3"/>
    <w:rsid w:val="00935B34"/>
    <w:rsid w:val="009360E3"/>
    <w:rsid w:val="00937324"/>
    <w:rsid w:val="00937E4E"/>
    <w:rsid w:val="009402C6"/>
    <w:rsid w:val="00940758"/>
    <w:rsid w:val="00941188"/>
    <w:rsid w:val="00941B9C"/>
    <w:rsid w:val="00942658"/>
    <w:rsid w:val="00942845"/>
    <w:rsid w:val="00942976"/>
    <w:rsid w:val="00942A80"/>
    <w:rsid w:val="00942B4F"/>
    <w:rsid w:val="00942D66"/>
    <w:rsid w:val="00943A33"/>
    <w:rsid w:val="0094495D"/>
    <w:rsid w:val="009457B6"/>
    <w:rsid w:val="00946EAE"/>
    <w:rsid w:val="00947400"/>
    <w:rsid w:val="00947844"/>
    <w:rsid w:val="00947F68"/>
    <w:rsid w:val="00950041"/>
    <w:rsid w:val="009503B3"/>
    <w:rsid w:val="00950CDB"/>
    <w:rsid w:val="00950F0D"/>
    <w:rsid w:val="009511D0"/>
    <w:rsid w:val="00952CDF"/>
    <w:rsid w:val="0095324D"/>
    <w:rsid w:val="0095342A"/>
    <w:rsid w:val="00953D98"/>
    <w:rsid w:val="0095409A"/>
    <w:rsid w:val="00954A71"/>
    <w:rsid w:val="00956044"/>
    <w:rsid w:val="0095626A"/>
    <w:rsid w:val="00956319"/>
    <w:rsid w:val="009563BC"/>
    <w:rsid w:val="009566A8"/>
    <w:rsid w:val="00956E48"/>
    <w:rsid w:val="00956EF3"/>
    <w:rsid w:val="00961FB2"/>
    <w:rsid w:val="00962492"/>
    <w:rsid w:val="00962D9F"/>
    <w:rsid w:val="0096320D"/>
    <w:rsid w:val="0096359F"/>
    <w:rsid w:val="00963B66"/>
    <w:rsid w:val="00963C6F"/>
    <w:rsid w:val="009644D1"/>
    <w:rsid w:val="009659C0"/>
    <w:rsid w:val="00967012"/>
    <w:rsid w:val="00967282"/>
    <w:rsid w:val="00970DB9"/>
    <w:rsid w:val="00974644"/>
    <w:rsid w:val="009746CF"/>
    <w:rsid w:val="009757BF"/>
    <w:rsid w:val="0097590D"/>
    <w:rsid w:val="00975910"/>
    <w:rsid w:val="00975D55"/>
    <w:rsid w:val="00976298"/>
    <w:rsid w:val="00976636"/>
    <w:rsid w:val="009774A6"/>
    <w:rsid w:val="009774D0"/>
    <w:rsid w:val="00980315"/>
    <w:rsid w:val="00981204"/>
    <w:rsid w:val="00981422"/>
    <w:rsid w:val="00981741"/>
    <w:rsid w:val="009833A7"/>
    <w:rsid w:val="00983EF0"/>
    <w:rsid w:val="0098489D"/>
    <w:rsid w:val="00985209"/>
    <w:rsid w:val="009878F5"/>
    <w:rsid w:val="009879AC"/>
    <w:rsid w:val="00987D1F"/>
    <w:rsid w:val="00991579"/>
    <w:rsid w:val="009916CF"/>
    <w:rsid w:val="0099203F"/>
    <w:rsid w:val="0099275F"/>
    <w:rsid w:val="00994FCB"/>
    <w:rsid w:val="00995EEF"/>
    <w:rsid w:val="009962C3"/>
    <w:rsid w:val="009964B4"/>
    <w:rsid w:val="009965F7"/>
    <w:rsid w:val="00996BE7"/>
    <w:rsid w:val="00997030"/>
    <w:rsid w:val="00997A7D"/>
    <w:rsid w:val="009A043E"/>
    <w:rsid w:val="009A0442"/>
    <w:rsid w:val="009A0945"/>
    <w:rsid w:val="009A20CA"/>
    <w:rsid w:val="009A2A04"/>
    <w:rsid w:val="009A349F"/>
    <w:rsid w:val="009A3C23"/>
    <w:rsid w:val="009A4371"/>
    <w:rsid w:val="009A4CC1"/>
    <w:rsid w:val="009A4F34"/>
    <w:rsid w:val="009A551F"/>
    <w:rsid w:val="009A5744"/>
    <w:rsid w:val="009A5A74"/>
    <w:rsid w:val="009A5C54"/>
    <w:rsid w:val="009A5D55"/>
    <w:rsid w:val="009A634A"/>
    <w:rsid w:val="009A72E4"/>
    <w:rsid w:val="009A7BBF"/>
    <w:rsid w:val="009B008C"/>
    <w:rsid w:val="009B0C0D"/>
    <w:rsid w:val="009B291B"/>
    <w:rsid w:val="009B3AB7"/>
    <w:rsid w:val="009B3F86"/>
    <w:rsid w:val="009B5D0D"/>
    <w:rsid w:val="009B60B1"/>
    <w:rsid w:val="009B63B8"/>
    <w:rsid w:val="009B64D3"/>
    <w:rsid w:val="009B6B00"/>
    <w:rsid w:val="009B7835"/>
    <w:rsid w:val="009B7ADA"/>
    <w:rsid w:val="009C0310"/>
    <w:rsid w:val="009C0600"/>
    <w:rsid w:val="009C06C8"/>
    <w:rsid w:val="009C18D2"/>
    <w:rsid w:val="009C2CDB"/>
    <w:rsid w:val="009C4BD9"/>
    <w:rsid w:val="009C4FE0"/>
    <w:rsid w:val="009C7225"/>
    <w:rsid w:val="009C7CCF"/>
    <w:rsid w:val="009D1C75"/>
    <w:rsid w:val="009D318E"/>
    <w:rsid w:val="009D4BB7"/>
    <w:rsid w:val="009E13A7"/>
    <w:rsid w:val="009E25FB"/>
    <w:rsid w:val="009E2EF1"/>
    <w:rsid w:val="009E37C1"/>
    <w:rsid w:val="009E37E4"/>
    <w:rsid w:val="009E588C"/>
    <w:rsid w:val="009E5FFD"/>
    <w:rsid w:val="009E62E9"/>
    <w:rsid w:val="009E6DED"/>
    <w:rsid w:val="009E702E"/>
    <w:rsid w:val="009E74E0"/>
    <w:rsid w:val="009E786E"/>
    <w:rsid w:val="009E78F6"/>
    <w:rsid w:val="009E7D8B"/>
    <w:rsid w:val="009F0C47"/>
    <w:rsid w:val="009F15A1"/>
    <w:rsid w:val="009F1A97"/>
    <w:rsid w:val="009F2CD1"/>
    <w:rsid w:val="009F3B28"/>
    <w:rsid w:val="009F5B1D"/>
    <w:rsid w:val="009F5CDF"/>
    <w:rsid w:val="009F611C"/>
    <w:rsid w:val="009F6EED"/>
    <w:rsid w:val="009F7C15"/>
    <w:rsid w:val="00A0228C"/>
    <w:rsid w:val="00A04F92"/>
    <w:rsid w:val="00A054AD"/>
    <w:rsid w:val="00A05B3B"/>
    <w:rsid w:val="00A07975"/>
    <w:rsid w:val="00A07D5D"/>
    <w:rsid w:val="00A07ED9"/>
    <w:rsid w:val="00A10404"/>
    <w:rsid w:val="00A10F77"/>
    <w:rsid w:val="00A112FF"/>
    <w:rsid w:val="00A1139E"/>
    <w:rsid w:val="00A11996"/>
    <w:rsid w:val="00A1255F"/>
    <w:rsid w:val="00A145CC"/>
    <w:rsid w:val="00A15133"/>
    <w:rsid w:val="00A153D6"/>
    <w:rsid w:val="00A15A78"/>
    <w:rsid w:val="00A1622B"/>
    <w:rsid w:val="00A16970"/>
    <w:rsid w:val="00A16ACA"/>
    <w:rsid w:val="00A1722E"/>
    <w:rsid w:val="00A17900"/>
    <w:rsid w:val="00A17E43"/>
    <w:rsid w:val="00A203C0"/>
    <w:rsid w:val="00A205FB"/>
    <w:rsid w:val="00A20984"/>
    <w:rsid w:val="00A209B6"/>
    <w:rsid w:val="00A209D2"/>
    <w:rsid w:val="00A20C82"/>
    <w:rsid w:val="00A20F9D"/>
    <w:rsid w:val="00A21541"/>
    <w:rsid w:val="00A21610"/>
    <w:rsid w:val="00A21685"/>
    <w:rsid w:val="00A2186C"/>
    <w:rsid w:val="00A21AF7"/>
    <w:rsid w:val="00A221A0"/>
    <w:rsid w:val="00A23D55"/>
    <w:rsid w:val="00A24B4E"/>
    <w:rsid w:val="00A25679"/>
    <w:rsid w:val="00A2723A"/>
    <w:rsid w:val="00A275A1"/>
    <w:rsid w:val="00A27BA6"/>
    <w:rsid w:val="00A3043E"/>
    <w:rsid w:val="00A30E45"/>
    <w:rsid w:val="00A33C22"/>
    <w:rsid w:val="00A3451F"/>
    <w:rsid w:val="00A34D82"/>
    <w:rsid w:val="00A35635"/>
    <w:rsid w:val="00A371AC"/>
    <w:rsid w:val="00A373B9"/>
    <w:rsid w:val="00A37939"/>
    <w:rsid w:val="00A41466"/>
    <w:rsid w:val="00A41D53"/>
    <w:rsid w:val="00A426F6"/>
    <w:rsid w:val="00A43E58"/>
    <w:rsid w:val="00A44D4B"/>
    <w:rsid w:val="00A45B79"/>
    <w:rsid w:val="00A46222"/>
    <w:rsid w:val="00A46386"/>
    <w:rsid w:val="00A46585"/>
    <w:rsid w:val="00A47824"/>
    <w:rsid w:val="00A4796B"/>
    <w:rsid w:val="00A51BE5"/>
    <w:rsid w:val="00A52355"/>
    <w:rsid w:val="00A52E1F"/>
    <w:rsid w:val="00A52F34"/>
    <w:rsid w:val="00A53FB8"/>
    <w:rsid w:val="00A54537"/>
    <w:rsid w:val="00A552A2"/>
    <w:rsid w:val="00A5538D"/>
    <w:rsid w:val="00A557F4"/>
    <w:rsid w:val="00A55865"/>
    <w:rsid w:val="00A56B35"/>
    <w:rsid w:val="00A57207"/>
    <w:rsid w:val="00A57B56"/>
    <w:rsid w:val="00A60007"/>
    <w:rsid w:val="00A60C20"/>
    <w:rsid w:val="00A60CA8"/>
    <w:rsid w:val="00A61326"/>
    <w:rsid w:val="00A62018"/>
    <w:rsid w:val="00A62027"/>
    <w:rsid w:val="00A620BB"/>
    <w:rsid w:val="00A62D54"/>
    <w:rsid w:val="00A635F9"/>
    <w:rsid w:val="00A63EAC"/>
    <w:rsid w:val="00A64CA1"/>
    <w:rsid w:val="00A64F3B"/>
    <w:rsid w:val="00A65A6A"/>
    <w:rsid w:val="00A6709C"/>
    <w:rsid w:val="00A6716B"/>
    <w:rsid w:val="00A6729F"/>
    <w:rsid w:val="00A677BB"/>
    <w:rsid w:val="00A71935"/>
    <w:rsid w:val="00A72531"/>
    <w:rsid w:val="00A73298"/>
    <w:rsid w:val="00A74D9A"/>
    <w:rsid w:val="00A75F02"/>
    <w:rsid w:val="00A76B0C"/>
    <w:rsid w:val="00A76DE4"/>
    <w:rsid w:val="00A77D6E"/>
    <w:rsid w:val="00A801EA"/>
    <w:rsid w:val="00A802B6"/>
    <w:rsid w:val="00A80F72"/>
    <w:rsid w:val="00A81819"/>
    <w:rsid w:val="00A820F9"/>
    <w:rsid w:val="00A82111"/>
    <w:rsid w:val="00A82283"/>
    <w:rsid w:val="00A827D5"/>
    <w:rsid w:val="00A8298E"/>
    <w:rsid w:val="00A82CC9"/>
    <w:rsid w:val="00A83BAD"/>
    <w:rsid w:val="00A841C7"/>
    <w:rsid w:val="00A8487D"/>
    <w:rsid w:val="00A84FD2"/>
    <w:rsid w:val="00A85A21"/>
    <w:rsid w:val="00A86027"/>
    <w:rsid w:val="00A86088"/>
    <w:rsid w:val="00A86DA4"/>
    <w:rsid w:val="00A87758"/>
    <w:rsid w:val="00A916AD"/>
    <w:rsid w:val="00A92412"/>
    <w:rsid w:val="00A924BB"/>
    <w:rsid w:val="00A929D7"/>
    <w:rsid w:val="00A92A00"/>
    <w:rsid w:val="00A92BDF"/>
    <w:rsid w:val="00A92E7D"/>
    <w:rsid w:val="00A933B6"/>
    <w:rsid w:val="00A9424B"/>
    <w:rsid w:val="00A942AB"/>
    <w:rsid w:val="00A94653"/>
    <w:rsid w:val="00A94874"/>
    <w:rsid w:val="00A95520"/>
    <w:rsid w:val="00A95EE3"/>
    <w:rsid w:val="00A96183"/>
    <w:rsid w:val="00A96262"/>
    <w:rsid w:val="00A96731"/>
    <w:rsid w:val="00A971B1"/>
    <w:rsid w:val="00A97AB3"/>
    <w:rsid w:val="00A97B39"/>
    <w:rsid w:val="00A97D36"/>
    <w:rsid w:val="00AA0114"/>
    <w:rsid w:val="00AA2431"/>
    <w:rsid w:val="00AA3CE3"/>
    <w:rsid w:val="00AA43F4"/>
    <w:rsid w:val="00AA4401"/>
    <w:rsid w:val="00AA48B5"/>
    <w:rsid w:val="00AA5D50"/>
    <w:rsid w:val="00AA5E97"/>
    <w:rsid w:val="00AA6399"/>
    <w:rsid w:val="00AA6469"/>
    <w:rsid w:val="00AA6735"/>
    <w:rsid w:val="00AA6EB0"/>
    <w:rsid w:val="00AA74C1"/>
    <w:rsid w:val="00AA7757"/>
    <w:rsid w:val="00AA788A"/>
    <w:rsid w:val="00AA7B78"/>
    <w:rsid w:val="00AB08B3"/>
    <w:rsid w:val="00AB09E4"/>
    <w:rsid w:val="00AB105A"/>
    <w:rsid w:val="00AB1075"/>
    <w:rsid w:val="00AB1358"/>
    <w:rsid w:val="00AB1A92"/>
    <w:rsid w:val="00AB22FC"/>
    <w:rsid w:val="00AB26A1"/>
    <w:rsid w:val="00AB2D64"/>
    <w:rsid w:val="00AB2D69"/>
    <w:rsid w:val="00AB2F41"/>
    <w:rsid w:val="00AB3135"/>
    <w:rsid w:val="00AB3F90"/>
    <w:rsid w:val="00AB478A"/>
    <w:rsid w:val="00AB4EBF"/>
    <w:rsid w:val="00AB5657"/>
    <w:rsid w:val="00AB6260"/>
    <w:rsid w:val="00AC10AA"/>
    <w:rsid w:val="00AC18AC"/>
    <w:rsid w:val="00AC3CFF"/>
    <w:rsid w:val="00AC4439"/>
    <w:rsid w:val="00AC4A14"/>
    <w:rsid w:val="00AC58C9"/>
    <w:rsid w:val="00AC6320"/>
    <w:rsid w:val="00AC63DF"/>
    <w:rsid w:val="00AC6EEC"/>
    <w:rsid w:val="00AD051E"/>
    <w:rsid w:val="00AD12D9"/>
    <w:rsid w:val="00AD1944"/>
    <w:rsid w:val="00AD3B4C"/>
    <w:rsid w:val="00AD4D95"/>
    <w:rsid w:val="00AD53CC"/>
    <w:rsid w:val="00AD5DE9"/>
    <w:rsid w:val="00AD5EEA"/>
    <w:rsid w:val="00AD68A4"/>
    <w:rsid w:val="00AD7198"/>
    <w:rsid w:val="00AD7296"/>
    <w:rsid w:val="00AD7DEE"/>
    <w:rsid w:val="00AE01B2"/>
    <w:rsid w:val="00AE1049"/>
    <w:rsid w:val="00AE194E"/>
    <w:rsid w:val="00AE1F4B"/>
    <w:rsid w:val="00AE23E4"/>
    <w:rsid w:val="00AE2449"/>
    <w:rsid w:val="00AE2865"/>
    <w:rsid w:val="00AE2A4E"/>
    <w:rsid w:val="00AE3063"/>
    <w:rsid w:val="00AE326C"/>
    <w:rsid w:val="00AE3CC1"/>
    <w:rsid w:val="00AE3FDE"/>
    <w:rsid w:val="00AE4A3B"/>
    <w:rsid w:val="00AE4E6E"/>
    <w:rsid w:val="00AE60EE"/>
    <w:rsid w:val="00AE7B1F"/>
    <w:rsid w:val="00AF0CE0"/>
    <w:rsid w:val="00AF1149"/>
    <w:rsid w:val="00AF1B19"/>
    <w:rsid w:val="00AF2DD6"/>
    <w:rsid w:val="00AF3351"/>
    <w:rsid w:val="00AF37C7"/>
    <w:rsid w:val="00AF59CC"/>
    <w:rsid w:val="00AF5E37"/>
    <w:rsid w:val="00AF606C"/>
    <w:rsid w:val="00AF6549"/>
    <w:rsid w:val="00AF684F"/>
    <w:rsid w:val="00AF74B3"/>
    <w:rsid w:val="00B008A8"/>
    <w:rsid w:val="00B01379"/>
    <w:rsid w:val="00B01C5C"/>
    <w:rsid w:val="00B02EC2"/>
    <w:rsid w:val="00B0331B"/>
    <w:rsid w:val="00B04EC3"/>
    <w:rsid w:val="00B05177"/>
    <w:rsid w:val="00B06E7F"/>
    <w:rsid w:val="00B0726D"/>
    <w:rsid w:val="00B07551"/>
    <w:rsid w:val="00B10ECF"/>
    <w:rsid w:val="00B11C17"/>
    <w:rsid w:val="00B13463"/>
    <w:rsid w:val="00B14319"/>
    <w:rsid w:val="00B148F2"/>
    <w:rsid w:val="00B1490D"/>
    <w:rsid w:val="00B14B6A"/>
    <w:rsid w:val="00B150B7"/>
    <w:rsid w:val="00B17AA8"/>
    <w:rsid w:val="00B17FC9"/>
    <w:rsid w:val="00B2086A"/>
    <w:rsid w:val="00B209C4"/>
    <w:rsid w:val="00B20E72"/>
    <w:rsid w:val="00B2161C"/>
    <w:rsid w:val="00B21719"/>
    <w:rsid w:val="00B22166"/>
    <w:rsid w:val="00B22666"/>
    <w:rsid w:val="00B24401"/>
    <w:rsid w:val="00B3026A"/>
    <w:rsid w:val="00B3026D"/>
    <w:rsid w:val="00B30EF5"/>
    <w:rsid w:val="00B311F7"/>
    <w:rsid w:val="00B3210E"/>
    <w:rsid w:val="00B3270E"/>
    <w:rsid w:val="00B32797"/>
    <w:rsid w:val="00B32B35"/>
    <w:rsid w:val="00B360A5"/>
    <w:rsid w:val="00B37325"/>
    <w:rsid w:val="00B37755"/>
    <w:rsid w:val="00B40F63"/>
    <w:rsid w:val="00B41A83"/>
    <w:rsid w:val="00B41BC9"/>
    <w:rsid w:val="00B42D05"/>
    <w:rsid w:val="00B43D6C"/>
    <w:rsid w:val="00B457CF"/>
    <w:rsid w:val="00B45D69"/>
    <w:rsid w:val="00B46827"/>
    <w:rsid w:val="00B469E9"/>
    <w:rsid w:val="00B472C7"/>
    <w:rsid w:val="00B47538"/>
    <w:rsid w:val="00B47695"/>
    <w:rsid w:val="00B47DD2"/>
    <w:rsid w:val="00B5044E"/>
    <w:rsid w:val="00B51317"/>
    <w:rsid w:val="00B51DFD"/>
    <w:rsid w:val="00B533DE"/>
    <w:rsid w:val="00B53CFB"/>
    <w:rsid w:val="00B554BA"/>
    <w:rsid w:val="00B55504"/>
    <w:rsid w:val="00B55837"/>
    <w:rsid w:val="00B55CF3"/>
    <w:rsid w:val="00B567E0"/>
    <w:rsid w:val="00B56BCA"/>
    <w:rsid w:val="00B56BEA"/>
    <w:rsid w:val="00B57130"/>
    <w:rsid w:val="00B5786D"/>
    <w:rsid w:val="00B600E3"/>
    <w:rsid w:val="00B60210"/>
    <w:rsid w:val="00B61823"/>
    <w:rsid w:val="00B619DC"/>
    <w:rsid w:val="00B630A9"/>
    <w:rsid w:val="00B63DCF"/>
    <w:rsid w:val="00B644F9"/>
    <w:rsid w:val="00B64C24"/>
    <w:rsid w:val="00B65B39"/>
    <w:rsid w:val="00B662FC"/>
    <w:rsid w:val="00B66EC6"/>
    <w:rsid w:val="00B7065A"/>
    <w:rsid w:val="00B70AEB"/>
    <w:rsid w:val="00B714CE"/>
    <w:rsid w:val="00B716A7"/>
    <w:rsid w:val="00B73174"/>
    <w:rsid w:val="00B7423A"/>
    <w:rsid w:val="00B74EEE"/>
    <w:rsid w:val="00B75544"/>
    <w:rsid w:val="00B7653A"/>
    <w:rsid w:val="00B77014"/>
    <w:rsid w:val="00B7701F"/>
    <w:rsid w:val="00B80E39"/>
    <w:rsid w:val="00B813E1"/>
    <w:rsid w:val="00B81572"/>
    <w:rsid w:val="00B8223E"/>
    <w:rsid w:val="00B82D16"/>
    <w:rsid w:val="00B82DCB"/>
    <w:rsid w:val="00B83D00"/>
    <w:rsid w:val="00B84198"/>
    <w:rsid w:val="00B84B3B"/>
    <w:rsid w:val="00B84C63"/>
    <w:rsid w:val="00B85BF5"/>
    <w:rsid w:val="00B8623A"/>
    <w:rsid w:val="00B86C29"/>
    <w:rsid w:val="00B86E4F"/>
    <w:rsid w:val="00B870ED"/>
    <w:rsid w:val="00B87935"/>
    <w:rsid w:val="00B91123"/>
    <w:rsid w:val="00B92324"/>
    <w:rsid w:val="00B92B97"/>
    <w:rsid w:val="00B940C7"/>
    <w:rsid w:val="00B941A0"/>
    <w:rsid w:val="00B953B0"/>
    <w:rsid w:val="00B961EE"/>
    <w:rsid w:val="00BA174B"/>
    <w:rsid w:val="00BA197F"/>
    <w:rsid w:val="00BA39EF"/>
    <w:rsid w:val="00BA3E5C"/>
    <w:rsid w:val="00BA44DB"/>
    <w:rsid w:val="00BA5193"/>
    <w:rsid w:val="00BA5492"/>
    <w:rsid w:val="00BA6971"/>
    <w:rsid w:val="00BA7038"/>
    <w:rsid w:val="00BB05F4"/>
    <w:rsid w:val="00BB0F99"/>
    <w:rsid w:val="00BB2583"/>
    <w:rsid w:val="00BB2AB8"/>
    <w:rsid w:val="00BB2EEC"/>
    <w:rsid w:val="00BB361E"/>
    <w:rsid w:val="00BB4580"/>
    <w:rsid w:val="00BB5A24"/>
    <w:rsid w:val="00BB66CD"/>
    <w:rsid w:val="00BC1BE6"/>
    <w:rsid w:val="00BC230F"/>
    <w:rsid w:val="00BC2BA8"/>
    <w:rsid w:val="00BC2C84"/>
    <w:rsid w:val="00BC312D"/>
    <w:rsid w:val="00BC3763"/>
    <w:rsid w:val="00BC397F"/>
    <w:rsid w:val="00BC4BCB"/>
    <w:rsid w:val="00BC5F5E"/>
    <w:rsid w:val="00BC6774"/>
    <w:rsid w:val="00BC7151"/>
    <w:rsid w:val="00BD0283"/>
    <w:rsid w:val="00BD0C8B"/>
    <w:rsid w:val="00BD1410"/>
    <w:rsid w:val="00BD148F"/>
    <w:rsid w:val="00BD2D38"/>
    <w:rsid w:val="00BD3701"/>
    <w:rsid w:val="00BD3BF6"/>
    <w:rsid w:val="00BD591D"/>
    <w:rsid w:val="00BD6159"/>
    <w:rsid w:val="00BD6B83"/>
    <w:rsid w:val="00BD741C"/>
    <w:rsid w:val="00BE1E1B"/>
    <w:rsid w:val="00BE2147"/>
    <w:rsid w:val="00BE3125"/>
    <w:rsid w:val="00BE35BF"/>
    <w:rsid w:val="00BE387E"/>
    <w:rsid w:val="00BE3AEE"/>
    <w:rsid w:val="00BE465C"/>
    <w:rsid w:val="00BE47FC"/>
    <w:rsid w:val="00BE4827"/>
    <w:rsid w:val="00BE64A3"/>
    <w:rsid w:val="00BE715F"/>
    <w:rsid w:val="00BE731F"/>
    <w:rsid w:val="00BE7939"/>
    <w:rsid w:val="00BF0150"/>
    <w:rsid w:val="00BF108E"/>
    <w:rsid w:val="00BF11E8"/>
    <w:rsid w:val="00BF1572"/>
    <w:rsid w:val="00BF2A13"/>
    <w:rsid w:val="00BF30B6"/>
    <w:rsid w:val="00BF491B"/>
    <w:rsid w:val="00BF4D6E"/>
    <w:rsid w:val="00BF5020"/>
    <w:rsid w:val="00BF5E01"/>
    <w:rsid w:val="00BF6EB1"/>
    <w:rsid w:val="00BF7675"/>
    <w:rsid w:val="00C005CB"/>
    <w:rsid w:val="00C00B42"/>
    <w:rsid w:val="00C031E6"/>
    <w:rsid w:val="00C039D4"/>
    <w:rsid w:val="00C03CF0"/>
    <w:rsid w:val="00C06344"/>
    <w:rsid w:val="00C06632"/>
    <w:rsid w:val="00C06ECD"/>
    <w:rsid w:val="00C0781A"/>
    <w:rsid w:val="00C07CFB"/>
    <w:rsid w:val="00C102BF"/>
    <w:rsid w:val="00C10B50"/>
    <w:rsid w:val="00C1140E"/>
    <w:rsid w:val="00C121F8"/>
    <w:rsid w:val="00C124A7"/>
    <w:rsid w:val="00C14EC6"/>
    <w:rsid w:val="00C1582C"/>
    <w:rsid w:val="00C162D5"/>
    <w:rsid w:val="00C16856"/>
    <w:rsid w:val="00C174F4"/>
    <w:rsid w:val="00C20C04"/>
    <w:rsid w:val="00C21008"/>
    <w:rsid w:val="00C210A9"/>
    <w:rsid w:val="00C22617"/>
    <w:rsid w:val="00C2373F"/>
    <w:rsid w:val="00C243DA"/>
    <w:rsid w:val="00C2459F"/>
    <w:rsid w:val="00C25BF1"/>
    <w:rsid w:val="00C25F58"/>
    <w:rsid w:val="00C268F6"/>
    <w:rsid w:val="00C27BCB"/>
    <w:rsid w:val="00C27E8F"/>
    <w:rsid w:val="00C30156"/>
    <w:rsid w:val="00C31126"/>
    <w:rsid w:val="00C32179"/>
    <w:rsid w:val="00C332EF"/>
    <w:rsid w:val="00C35910"/>
    <w:rsid w:val="00C35DD6"/>
    <w:rsid w:val="00C362BB"/>
    <w:rsid w:val="00C36698"/>
    <w:rsid w:val="00C36C4F"/>
    <w:rsid w:val="00C37282"/>
    <w:rsid w:val="00C434AC"/>
    <w:rsid w:val="00C44792"/>
    <w:rsid w:val="00C448BC"/>
    <w:rsid w:val="00C4687C"/>
    <w:rsid w:val="00C46A3B"/>
    <w:rsid w:val="00C503E4"/>
    <w:rsid w:val="00C5117A"/>
    <w:rsid w:val="00C516FC"/>
    <w:rsid w:val="00C529E2"/>
    <w:rsid w:val="00C52F32"/>
    <w:rsid w:val="00C54058"/>
    <w:rsid w:val="00C56B42"/>
    <w:rsid w:val="00C57FD3"/>
    <w:rsid w:val="00C60661"/>
    <w:rsid w:val="00C6135D"/>
    <w:rsid w:val="00C618B4"/>
    <w:rsid w:val="00C61D59"/>
    <w:rsid w:val="00C633F1"/>
    <w:rsid w:val="00C6391F"/>
    <w:rsid w:val="00C64880"/>
    <w:rsid w:val="00C64DFD"/>
    <w:rsid w:val="00C6534F"/>
    <w:rsid w:val="00C65C71"/>
    <w:rsid w:val="00C65FD4"/>
    <w:rsid w:val="00C66447"/>
    <w:rsid w:val="00C66714"/>
    <w:rsid w:val="00C67D34"/>
    <w:rsid w:val="00C703F7"/>
    <w:rsid w:val="00C71BA7"/>
    <w:rsid w:val="00C7305F"/>
    <w:rsid w:val="00C7428B"/>
    <w:rsid w:val="00C74D73"/>
    <w:rsid w:val="00C7547F"/>
    <w:rsid w:val="00C76BBA"/>
    <w:rsid w:val="00C772A7"/>
    <w:rsid w:val="00C8023F"/>
    <w:rsid w:val="00C82739"/>
    <w:rsid w:val="00C828FB"/>
    <w:rsid w:val="00C830C1"/>
    <w:rsid w:val="00C83A4F"/>
    <w:rsid w:val="00C83B72"/>
    <w:rsid w:val="00C849A7"/>
    <w:rsid w:val="00C84BDE"/>
    <w:rsid w:val="00C84FC9"/>
    <w:rsid w:val="00C85DF0"/>
    <w:rsid w:val="00C86475"/>
    <w:rsid w:val="00C86BC5"/>
    <w:rsid w:val="00C86ED0"/>
    <w:rsid w:val="00C873BE"/>
    <w:rsid w:val="00C87624"/>
    <w:rsid w:val="00C900BC"/>
    <w:rsid w:val="00C91B16"/>
    <w:rsid w:val="00C923A4"/>
    <w:rsid w:val="00C92C91"/>
    <w:rsid w:val="00C93585"/>
    <w:rsid w:val="00C93DC9"/>
    <w:rsid w:val="00C93FFE"/>
    <w:rsid w:val="00C946E6"/>
    <w:rsid w:val="00C95032"/>
    <w:rsid w:val="00C9540D"/>
    <w:rsid w:val="00C958AB"/>
    <w:rsid w:val="00C95C6E"/>
    <w:rsid w:val="00C96D10"/>
    <w:rsid w:val="00C97065"/>
    <w:rsid w:val="00C975FB"/>
    <w:rsid w:val="00C97D2A"/>
    <w:rsid w:val="00CA0022"/>
    <w:rsid w:val="00CA06BF"/>
    <w:rsid w:val="00CA0B81"/>
    <w:rsid w:val="00CA175B"/>
    <w:rsid w:val="00CA2491"/>
    <w:rsid w:val="00CA3671"/>
    <w:rsid w:val="00CA3B5D"/>
    <w:rsid w:val="00CA46DA"/>
    <w:rsid w:val="00CA4C01"/>
    <w:rsid w:val="00CA5161"/>
    <w:rsid w:val="00CA624B"/>
    <w:rsid w:val="00CA6357"/>
    <w:rsid w:val="00CA703D"/>
    <w:rsid w:val="00CA71C1"/>
    <w:rsid w:val="00CA7AA7"/>
    <w:rsid w:val="00CA7E23"/>
    <w:rsid w:val="00CB077F"/>
    <w:rsid w:val="00CB4568"/>
    <w:rsid w:val="00CB5C06"/>
    <w:rsid w:val="00CB79F7"/>
    <w:rsid w:val="00CC0232"/>
    <w:rsid w:val="00CC037B"/>
    <w:rsid w:val="00CC115E"/>
    <w:rsid w:val="00CC1CD5"/>
    <w:rsid w:val="00CC2238"/>
    <w:rsid w:val="00CC2425"/>
    <w:rsid w:val="00CC31E5"/>
    <w:rsid w:val="00CC3799"/>
    <w:rsid w:val="00CC463D"/>
    <w:rsid w:val="00CC49F7"/>
    <w:rsid w:val="00CC51F9"/>
    <w:rsid w:val="00CC52DF"/>
    <w:rsid w:val="00CC53F8"/>
    <w:rsid w:val="00CC6210"/>
    <w:rsid w:val="00CC6D1C"/>
    <w:rsid w:val="00CC7255"/>
    <w:rsid w:val="00CC75F4"/>
    <w:rsid w:val="00CD35D1"/>
    <w:rsid w:val="00CD4B83"/>
    <w:rsid w:val="00CD4EC1"/>
    <w:rsid w:val="00CD68A4"/>
    <w:rsid w:val="00CD73D0"/>
    <w:rsid w:val="00CD785E"/>
    <w:rsid w:val="00CD78A2"/>
    <w:rsid w:val="00CE34D5"/>
    <w:rsid w:val="00CE4B03"/>
    <w:rsid w:val="00CE5021"/>
    <w:rsid w:val="00CE5913"/>
    <w:rsid w:val="00CE5A47"/>
    <w:rsid w:val="00CE5E58"/>
    <w:rsid w:val="00CE6607"/>
    <w:rsid w:val="00CE6BA6"/>
    <w:rsid w:val="00CF0182"/>
    <w:rsid w:val="00CF09AD"/>
    <w:rsid w:val="00CF1D00"/>
    <w:rsid w:val="00CF22E6"/>
    <w:rsid w:val="00CF29DF"/>
    <w:rsid w:val="00CF2EF0"/>
    <w:rsid w:val="00CF3E18"/>
    <w:rsid w:val="00CF48CA"/>
    <w:rsid w:val="00CF4D87"/>
    <w:rsid w:val="00CF7459"/>
    <w:rsid w:val="00D01A54"/>
    <w:rsid w:val="00D01BA4"/>
    <w:rsid w:val="00D01DE3"/>
    <w:rsid w:val="00D02321"/>
    <w:rsid w:val="00D037F4"/>
    <w:rsid w:val="00D03D65"/>
    <w:rsid w:val="00D04524"/>
    <w:rsid w:val="00D04691"/>
    <w:rsid w:val="00D047B0"/>
    <w:rsid w:val="00D05D68"/>
    <w:rsid w:val="00D05D9A"/>
    <w:rsid w:val="00D07464"/>
    <w:rsid w:val="00D07EEF"/>
    <w:rsid w:val="00D10112"/>
    <w:rsid w:val="00D10C15"/>
    <w:rsid w:val="00D11F57"/>
    <w:rsid w:val="00D12038"/>
    <w:rsid w:val="00D13511"/>
    <w:rsid w:val="00D13529"/>
    <w:rsid w:val="00D13AB3"/>
    <w:rsid w:val="00D13D5A"/>
    <w:rsid w:val="00D15792"/>
    <w:rsid w:val="00D159E5"/>
    <w:rsid w:val="00D15E5E"/>
    <w:rsid w:val="00D16170"/>
    <w:rsid w:val="00D16378"/>
    <w:rsid w:val="00D20649"/>
    <w:rsid w:val="00D218E7"/>
    <w:rsid w:val="00D21E2F"/>
    <w:rsid w:val="00D221DC"/>
    <w:rsid w:val="00D228AC"/>
    <w:rsid w:val="00D23D3A"/>
    <w:rsid w:val="00D245A3"/>
    <w:rsid w:val="00D2473D"/>
    <w:rsid w:val="00D258EC"/>
    <w:rsid w:val="00D26349"/>
    <w:rsid w:val="00D26846"/>
    <w:rsid w:val="00D26D53"/>
    <w:rsid w:val="00D2706A"/>
    <w:rsid w:val="00D2780A"/>
    <w:rsid w:val="00D32B0D"/>
    <w:rsid w:val="00D33C2C"/>
    <w:rsid w:val="00D341FC"/>
    <w:rsid w:val="00D34664"/>
    <w:rsid w:val="00D35934"/>
    <w:rsid w:val="00D35C59"/>
    <w:rsid w:val="00D36942"/>
    <w:rsid w:val="00D3725E"/>
    <w:rsid w:val="00D379F8"/>
    <w:rsid w:val="00D4009D"/>
    <w:rsid w:val="00D40D06"/>
    <w:rsid w:val="00D42496"/>
    <w:rsid w:val="00D42508"/>
    <w:rsid w:val="00D42792"/>
    <w:rsid w:val="00D42D3D"/>
    <w:rsid w:val="00D43291"/>
    <w:rsid w:val="00D43A72"/>
    <w:rsid w:val="00D44469"/>
    <w:rsid w:val="00D4620E"/>
    <w:rsid w:val="00D4622E"/>
    <w:rsid w:val="00D4694D"/>
    <w:rsid w:val="00D46EC4"/>
    <w:rsid w:val="00D47B9C"/>
    <w:rsid w:val="00D47D60"/>
    <w:rsid w:val="00D50537"/>
    <w:rsid w:val="00D50600"/>
    <w:rsid w:val="00D510FE"/>
    <w:rsid w:val="00D516BE"/>
    <w:rsid w:val="00D523A1"/>
    <w:rsid w:val="00D52693"/>
    <w:rsid w:val="00D5368B"/>
    <w:rsid w:val="00D53E63"/>
    <w:rsid w:val="00D54F85"/>
    <w:rsid w:val="00D5545D"/>
    <w:rsid w:val="00D575A8"/>
    <w:rsid w:val="00D60223"/>
    <w:rsid w:val="00D60835"/>
    <w:rsid w:val="00D60C44"/>
    <w:rsid w:val="00D62630"/>
    <w:rsid w:val="00D6285F"/>
    <w:rsid w:val="00D62E24"/>
    <w:rsid w:val="00D639E1"/>
    <w:rsid w:val="00D643EB"/>
    <w:rsid w:val="00D64664"/>
    <w:rsid w:val="00D64855"/>
    <w:rsid w:val="00D6517F"/>
    <w:rsid w:val="00D652DA"/>
    <w:rsid w:val="00D65C5A"/>
    <w:rsid w:val="00D65C73"/>
    <w:rsid w:val="00D66927"/>
    <w:rsid w:val="00D674AD"/>
    <w:rsid w:val="00D67E71"/>
    <w:rsid w:val="00D70778"/>
    <w:rsid w:val="00D70D0C"/>
    <w:rsid w:val="00D72E20"/>
    <w:rsid w:val="00D72F1C"/>
    <w:rsid w:val="00D73C14"/>
    <w:rsid w:val="00D740B4"/>
    <w:rsid w:val="00D7412D"/>
    <w:rsid w:val="00D7451E"/>
    <w:rsid w:val="00D74526"/>
    <w:rsid w:val="00D7458F"/>
    <w:rsid w:val="00D74B9C"/>
    <w:rsid w:val="00D751E5"/>
    <w:rsid w:val="00D771E1"/>
    <w:rsid w:val="00D7724E"/>
    <w:rsid w:val="00D77668"/>
    <w:rsid w:val="00D778A0"/>
    <w:rsid w:val="00D77FC1"/>
    <w:rsid w:val="00D77FE4"/>
    <w:rsid w:val="00D8023B"/>
    <w:rsid w:val="00D81194"/>
    <w:rsid w:val="00D82133"/>
    <w:rsid w:val="00D8395F"/>
    <w:rsid w:val="00D83BD2"/>
    <w:rsid w:val="00D853DC"/>
    <w:rsid w:val="00D85B3F"/>
    <w:rsid w:val="00D86637"/>
    <w:rsid w:val="00D86787"/>
    <w:rsid w:val="00D86E57"/>
    <w:rsid w:val="00D87306"/>
    <w:rsid w:val="00D90B14"/>
    <w:rsid w:val="00D91997"/>
    <w:rsid w:val="00D919CA"/>
    <w:rsid w:val="00D919D9"/>
    <w:rsid w:val="00D91A9C"/>
    <w:rsid w:val="00D91CA5"/>
    <w:rsid w:val="00D92F40"/>
    <w:rsid w:val="00D93B34"/>
    <w:rsid w:val="00D93B38"/>
    <w:rsid w:val="00D94392"/>
    <w:rsid w:val="00D944CA"/>
    <w:rsid w:val="00D95C94"/>
    <w:rsid w:val="00D96231"/>
    <w:rsid w:val="00D96362"/>
    <w:rsid w:val="00D96394"/>
    <w:rsid w:val="00D96CED"/>
    <w:rsid w:val="00D96DAC"/>
    <w:rsid w:val="00D97E26"/>
    <w:rsid w:val="00DA0D5B"/>
    <w:rsid w:val="00DA1126"/>
    <w:rsid w:val="00DA1931"/>
    <w:rsid w:val="00DA21E9"/>
    <w:rsid w:val="00DA31AC"/>
    <w:rsid w:val="00DA338B"/>
    <w:rsid w:val="00DA3D97"/>
    <w:rsid w:val="00DA3E84"/>
    <w:rsid w:val="00DA48C3"/>
    <w:rsid w:val="00DA492D"/>
    <w:rsid w:val="00DA4F8F"/>
    <w:rsid w:val="00DA75F5"/>
    <w:rsid w:val="00DA773D"/>
    <w:rsid w:val="00DB07F9"/>
    <w:rsid w:val="00DB1BA9"/>
    <w:rsid w:val="00DB2076"/>
    <w:rsid w:val="00DB2565"/>
    <w:rsid w:val="00DB2E2B"/>
    <w:rsid w:val="00DB39C9"/>
    <w:rsid w:val="00DB46C8"/>
    <w:rsid w:val="00DB4731"/>
    <w:rsid w:val="00DB47E6"/>
    <w:rsid w:val="00DB4EFD"/>
    <w:rsid w:val="00DB5B38"/>
    <w:rsid w:val="00DB5C1E"/>
    <w:rsid w:val="00DB640C"/>
    <w:rsid w:val="00DB71CC"/>
    <w:rsid w:val="00DC180D"/>
    <w:rsid w:val="00DC2626"/>
    <w:rsid w:val="00DC28AE"/>
    <w:rsid w:val="00DC3C45"/>
    <w:rsid w:val="00DC4340"/>
    <w:rsid w:val="00DC43D1"/>
    <w:rsid w:val="00DC4C72"/>
    <w:rsid w:val="00DC5435"/>
    <w:rsid w:val="00DC7003"/>
    <w:rsid w:val="00DD0860"/>
    <w:rsid w:val="00DD18E7"/>
    <w:rsid w:val="00DD21A6"/>
    <w:rsid w:val="00DD23AC"/>
    <w:rsid w:val="00DD24BB"/>
    <w:rsid w:val="00DD51CD"/>
    <w:rsid w:val="00DD6425"/>
    <w:rsid w:val="00DD6607"/>
    <w:rsid w:val="00DD70CD"/>
    <w:rsid w:val="00DD78E1"/>
    <w:rsid w:val="00DE552E"/>
    <w:rsid w:val="00DE5656"/>
    <w:rsid w:val="00DE5936"/>
    <w:rsid w:val="00DE5A74"/>
    <w:rsid w:val="00DE640B"/>
    <w:rsid w:val="00DF0563"/>
    <w:rsid w:val="00DF0793"/>
    <w:rsid w:val="00DF084F"/>
    <w:rsid w:val="00DF1F82"/>
    <w:rsid w:val="00DF24E5"/>
    <w:rsid w:val="00DF28A9"/>
    <w:rsid w:val="00DF3220"/>
    <w:rsid w:val="00DF345C"/>
    <w:rsid w:val="00DF41AF"/>
    <w:rsid w:val="00DF450C"/>
    <w:rsid w:val="00DF4636"/>
    <w:rsid w:val="00DF46A0"/>
    <w:rsid w:val="00DF5193"/>
    <w:rsid w:val="00DF5849"/>
    <w:rsid w:val="00DF5B37"/>
    <w:rsid w:val="00DF61EA"/>
    <w:rsid w:val="00DF72EC"/>
    <w:rsid w:val="00DF74B9"/>
    <w:rsid w:val="00DF7FBB"/>
    <w:rsid w:val="00E00136"/>
    <w:rsid w:val="00E01E3E"/>
    <w:rsid w:val="00E02B0F"/>
    <w:rsid w:val="00E03621"/>
    <w:rsid w:val="00E051DA"/>
    <w:rsid w:val="00E0550E"/>
    <w:rsid w:val="00E055F2"/>
    <w:rsid w:val="00E05787"/>
    <w:rsid w:val="00E05D48"/>
    <w:rsid w:val="00E105AF"/>
    <w:rsid w:val="00E1149B"/>
    <w:rsid w:val="00E13E1F"/>
    <w:rsid w:val="00E1450B"/>
    <w:rsid w:val="00E16356"/>
    <w:rsid w:val="00E16A2E"/>
    <w:rsid w:val="00E16D8A"/>
    <w:rsid w:val="00E17F4B"/>
    <w:rsid w:val="00E219DE"/>
    <w:rsid w:val="00E21E47"/>
    <w:rsid w:val="00E220F1"/>
    <w:rsid w:val="00E2236D"/>
    <w:rsid w:val="00E225D5"/>
    <w:rsid w:val="00E2302C"/>
    <w:rsid w:val="00E230ED"/>
    <w:rsid w:val="00E24476"/>
    <w:rsid w:val="00E247B1"/>
    <w:rsid w:val="00E249C5"/>
    <w:rsid w:val="00E24FEC"/>
    <w:rsid w:val="00E25141"/>
    <w:rsid w:val="00E25E1C"/>
    <w:rsid w:val="00E2723F"/>
    <w:rsid w:val="00E276DA"/>
    <w:rsid w:val="00E27735"/>
    <w:rsid w:val="00E27A2E"/>
    <w:rsid w:val="00E3033F"/>
    <w:rsid w:val="00E31283"/>
    <w:rsid w:val="00E31899"/>
    <w:rsid w:val="00E31BF4"/>
    <w:rsid w:val="00E323FD"/>
    <w:rsid w:val="00E32C0B"/>
    <w:rsid w:val="00E34084"/>
    <w:rsid w:val="00E34982"/>
    <w:rsid w:val="00E3541E"/>
    <w:rsid w:val="00E36BF1"/>
    <w:rsid w:val="00E36F1F"/>
    <w:rsid w:val="00E4078A"/>
    <w:rsid w:val="00E40D96"/>
    <w:rsid w:val="00E41248"/>
    <w:rsid w:val="00E41364"/>
    <w:rsid w:val="00E41D10"/>
    <w:rsid w:val="00E41DFA"/>
    <w:rsid w:val="00E42A24"/>
    <w:rsid w:val="00E434B8"/>
    <w:rsid w:val="00E43B17"/>
    <w:rsid w:val="00E4672A"/>
    <w:rsid w:val="00E46810"/>
    <w:rsid w:val="00E47F93"/>
    <w:rsid w:val="00E50A27"/>
    <w:rsid w:val="00E5210D"/>
    <w:rsid w:val="00E52230"/>
    <w:rsid w:val="00E52C04"/>
    <w:rsid w:val="00E533E0"/>
    <w:rsid w:val="00E535B2"/>
    <w:rsid w:val="00E53A28"/>
    <w:rsid w:val="00E55755"/>
    <w:rsid w:val="00E56979"/>
    <w:rsid w:val="00E56B0D"/>
    <w:rsid w:val="00E56E71"/>
    <w:rsid w:val="00E56FE9"/>
    <w:rsid w:val="00E60114"/>
    <w:rsid w:val="00E61264"/>
    <w:rsid w:val="00E61AAD"/>
    <w:rsid w:val="00E61BA1"/>
    <w:rsid w:val="00E63356"/>
    <w:rsid w:val="00E6417C"/>
    <w:rsid w:val="00E641D2"/>
    <w:rsid w:val="00E643E0"/>
    <w:rsid w:val="00E65511"/>
    <w:rsid w:val="00E70CC3"/>
    <w:rsid w:val="00E71517"/>
    <w:rsid w:val="00E73008"/>
    <w:rsid w:val="00E74BF0"/>
    <w:rsid w:val="00E7521A"/>
    <w:rsid w:val="00E75332"/>
    <w:rsid w:val="00E75A0E"/>
    <w:rsid w:val="00E762F7"/>
    <w:rsid w:val="00E76319"/>
    <w:rsid w:val="00E804B0"/>
    <w:rsid w:val="00E80623"/>
    <w:rsid w:val="00E8136A"/>
    <w:rsid w:val="00E82E09"/>
    <w:rsid w:val="00E83EE6"/>
    <w:rsid w:val="00E84789"/>
    <w:rsid w:val="00E8497E"/>
    <w:rsid w:val="00E85D19"/>
    <w:rsid w:val="00E8634E"/>
    <w:rsid w:val="00E86920"/>
    <w:rsid w:val="00E86988"/>
    <w:rsid w:val="00E86AA6"/>
    <w:rsid w:val="00E87E24"/>
    <w:rsid w:val="00E902E4"/>
    <w:rsid w:val="00E90CEF"/>
    <w:rsid w:val="00E91B68"/>
    <w:rsid w:val="00E9204F"/>
    <w:rsid w:val="00E92445"/>
    <w:rsid w:val="00E92619"/>
    <w:rsid w:val="00E9312C"/>
    <w:rsid w:val="00E93296"/>
    <w:rsid w:val="00E93E8A"/>
    <w:rsid w:val="00E941E6"/>
    <w:rsid w:val="00E9466E"/>
    <w:rsid w:val="00E94B2A"/>
    <w:rsid w:val="00E95956"/>
    <w:rsid w:val="00E960BE"/>
    <w:rsid w:val="00E96AC5"/>
    <w:rsid w:val="00E97920"/>
    <w:rsid w:val="00EA02EE"/>
    <w:rsid w:val="00EA0AFC"/>
    <w:rsid w:val="00EA0F86"/>
    <w:rsid w:val="00EA3B88"/>
    <w:rsid w:val="00EA4315"/>
    <w:rsid w:val="00EA5691"/>
    <w:rsid w:val="00EA6E9D"/>
    <w:rsid w:val="00EA711A"/>
    <w:rsid w:val="00EA7344"/>
    <w:rsid w:val="00EB06E9"/>
    <w:rsid w:val="00EB0737"/>
    <w:rsid w:val="00EB19DD"/>
    <w:rsid w:val="00EB1BA3"/>
    <w:rsid w:val="00EB3947"/>
    <w:rsid w:val="00EB5479"/>
    <w:rsid w:val="00EB614A"/>
    <w:rsid w:val="00EC0000"/>
    <w:rsid w:val="00EC15AD"/>
    <w:rsid w:val="00EC1791"/>
    <w:rsid w:val="00EC1EC0"/>
    <w:rsid w:val="00EC21AE"/>
    <w:rsid w:val="00EC25B1"/>
    <w:rsid w:val="00EC2C00"/>
    <w:rsid w:val="00EC37D2"/>
    <w:rsid w:val="00EC3DF2"/>
    <w:rsid w:val="00EC4F9C"/>
    <w:rsid w:val="00EC5EB2"/>
    <w:rsid w:val="00EC62C2"/>
    <w:rsid w:val="00EC66BB"/>
    <w:rsid w:val="00EC7C16"/>
    <w:rsid w:val="00EC7EE0"/>
    <w:rsid w:val="00ED01F4"/>
    <w:rsid w:val="00ED13D3"/>
    <w:rsid w:val="00ED1EA1"/>
    <w:rsid w:val="00ED34E5"/>
    <w:rsid w:val="00ED3612"/>
    <w:rsid w:val="00ED365F"/>
    <w:rsid w:val="00ED3797"/>
    <w:rsid w:val="00ED47A6"/>
    <w:rsid w:val="00ED48BE"/>
    <w:rsid w:val="00ED4B6A"/>
    <w:rsid w:val="00ED4BA2"/>
    <w:rsid w:val="00ED555D"/>
    <w:rsid w:val="00ED5749"/>
    <w:rsid w:val="00ED5CC8"/>
    <w:rsid w:val="00ED7CAD"/>
    <w:rsid w:val="00EE0053"/>
    <w:rsid w:val="00EE08AF"/>
    <w:rsid w:val="00EE0FC8"/>
    <w:rsid w:val="00EE14C6"/>
    <w:rsid w:val="00EE2F84"/>
    <w:rsid w:val="00EE38DD"/>
    <w:rsid w:val="00EE3FAC"/>
    <w:rsid w:val="00EE437B"/>
    <w:rsid w:val="00EE482D"/>
    <w:rsid w:val="00EE55B9"/>
    <w:rsid w:val="00EE59B7"/>
    <w:rsid w:val="00EE59E3"/>
    <w:rsid w:val="00EE5AC4"/>
    <w:rsid w:val="00EE6332"/>
    <w:rsid w:val="00EE7C21"/>
    <w:rsid w:val="00EF0319"/>
    <w:rsid w:val="00EF0687"/>
    <w:rsid w:val="00EF0D66"/>
    <w:rsid w:val="00EF2150"/>
    <w:rsid w:val="00EF22EB"/>
    <w:rsid w:val="00EF3017"/>
    <w:rsid w:val="00EF3EE0"/>
    <w:rsid w:val="00EF3F51"/>
    <w:rsid w:val="00EF433C"/>
    <w:rsid w:val="00EF4550"/>
    <w:rsid w:val="00EF4E6C"/>
    <w:rsid w:val="00EF5142"/>
    <w:rsid w:val="00EF519F"/>
    <w:rsid w:val="00EF59C2"/>
    <w:rsid w:val="00EF6863"/>
    <w:rsid w:val="00EF742C"/>
    <w:rsid w:val="00F000B7"/>
    <w:rsid w:val="00F00FD5"/>
    <w:rsid w:val="00F02A66"/>
    <w:rsid w:val="00F03AB3"/>
    <w:rsid w:val="00F03FEF"/>
    <w:rsid w:val="00F0452E"/>
    <w:rsid w:val="00F052A6"/>
    <w:rsid w:val="00F05F9F"/>
    <w:rsid w:val="00F0683B"/>
    <w:rsid w:val="00F0693B"/>
    <w:rsid w:val="00F06F61"/>
    <w:rsid w:val="00F07600"/>
    <w:rsid w:val="00F10A9E"/>
    <w:rsid w:val="00F10ACC"/>
    <w:rsid w:val="00F11B7D"/>
    <w:rsid w:val="00F11D61"/>
    <w:rsid w:val="00F12B0A"/>
    <w:rsid w:val="00F12B38"/>
    <w:rsid w:val="00F12EC1"/>
    <w:rsid w:val="00F13173"/>
    <w:rsid w:val="00F1343F"/>
    <w:rsid w:val="00F15591"/>
    <w:rsid w:val="00F1709A"/>
    <w:rsid w:val="00F17101"/>
    <w:rsid w:val="00F1732C"/>
    <w:rsid w:val="00F177EB"/>
    <w:rsid w:val="00F17ABC"/>
    <w:rsid w:val="00F2118C"/>
    <w:rsid w:val="00F21F8E"/>
    <w:rsid w:val="00F223BA"/>
    <w:rsid w:val="00F24C61"/>
    <w:rsid w:val="00F24C6D"/>
    <w:rsid w:val="00F25337"/>
    <w:rsid w:val="00F266B6"/>
    <w:rsid w:val="00F271B5"/>
    <w:rsid w:val="00F3011F"/>
    <w:rsid w:val="00F30A83"/>
    <w:rsid w:val="00F30CFF"/>
    <w:rsid w:val="00F311C6"/>
    <w:rsid w:val="00F31F72"/>
    <w:rsid w:val="00F32333"/>
    <w:rsid w:val="00F34261"/>
    <w:rsid w:val="00F34E13"/>
    <w:rsid w:val="00F365E7"/>
    <w:rsid w:val="00F36666"/>
    <w:rsid w:val="00F36B9E"/>
    <w:rsid w:val="00F408BE"/>
    <w:rsid w:val="00F419B8"/>
    <w:rsid w:val="00F42F1B"/>
    <w:rsid w:val="00F43AE5"/>
    <w:rsid w:val="00F44683"/>
    <w:rsid w:val="00F4473F"/>
    <w:rsid w:val="00F44B7B"/>
    <w:rsid w:val="00F451EB"/>
    <w:rsid w:val="00F45E8E"/>
    <w:rsid w:val="00F500CF"/>
    <w:rsid w:val="00F50FB2"/>
    <w:rsid w:val="00F526CE"/>
    <w:rsid w:val="00F52C05"/>
    <w:rsid w:val="00F53C2D"/>
    <w:rsid w:val="00F53CD1"/>
    <w:rsid w:val="00F54CF2"/>
    <w:rsid w:val="00F54D47"/>
    <w:rsid w:val="00F554E8"/>
    <w:rsid w:val="00F558B3"/>
    <w:rsid w:val="00F56097"/>
    <w:rsid w:val="00F573A7"/>
    <w:rsid w:val="00F60EBE"/>
    <w:rsid w:val="00F61B82"/>
    <w:rsid w:val="00F628C1"/>
    <w:rsid w:val="00F63D93"/>
    <w:rsid w:val="00F65094"/>
    <w:rsid w:val="00F664B9"/>
    <w:rsid w:val="00F67327"/>
    <w:rsid w:val="00F717A8"/>
    <w:rsid w:val="00F717DE"/>
    <w:rsid w:val="00F71AF7"/>
    <w:rsid w:val="00F72DA3"/>
    <w:rsid w:val="00F7346F"/>
    <w:rsid w:val="00F740E4"/>
    <w:rsid w:val="00F74BAA"/>
    <w:rsid w:val="00F74FDF"/>
    <w:rsid w:val="00F75694"/>
    <w:rsid w:val="00F762AB"/>
    <w:rsid w:val="00F762B1"/>
    <w:rsid w:val="00F77009"/>
    <w:rsid w:val="00F771B3"/>
    <w:rsid w:val="00F80959"/>
    <w:rsid w:val="00F80C6C"/>
    <w:rsid w:val="00F820DC"/>
    <w:rsid w:val="00F82CF2"/>
    <w:rsid w:val="00F83239"/>
    <w:rsid w:val="00F83610"/>
    <w:rsid w:val="00F83676"/>
    <w:rsid w:val="00F84026"/>
    <w:rsid w:val="00F8453A"/>
    <w:rsid w:val="00F84F2E"/>
    <w:rsid w:val="00F8505A"/>
    <w:rsid w:val="00F853F5"/>
    <w:rsid w:val="00F85BD8"/>
    <w:rsid w:val="00F85D86"/>
    <w:rsid w:val="00F86D2F"/>
    <w:rsid w:val="00F8775B"/>
    <w:rsid w:val="00F90966"/>
    <w:rsid w:val="00F916D5"/>
    <w:rsid w:val="00F91BC4"/>
    <w:rsid w:val="00F91C3A"/>
    <w:rsid w:val="00F92B9C"/>
    <w:rsid w:val="00F92CDF"/>
    <w:rsid w:val="00F92E79"/>
    <w:rsid w:val="00F93BB5"/>
    <w:rsid w:val="00F94360"/>
    <w:rsid w:val="00F946A4"/>
    <w:rsid w:val="00F957AE"/>
    <w:rsid w:val="00F958E5"/>
    <w:rsid w:val="00F95BE9"/>
    <w:rsid w:val="00F960BE"/>
    <w:rsid w:val="00F97933"/>
    <w:rsid w:val="00F97953"/>
    <w:rsid w:val="00FA0294"/>
    <w:rsid w:val="00FA1775"/>
    <w:rsid w:val="00FA2C6A"/>
    <w:rsid w:val="00FA30CE"/>
    <w:rsid w:val="00FA4405"/>
    <w:rsid w:val="00FA4451"/>
    <w:rsid w:val="00FA462A"/>
    <w:rsid w:val="00FA4AF5"/>
    <w:rsid w:val="00FA5CE1"/>
    <w:rsid w:val="00FA7148"/>
    <w:rsid w:val="00FA78ED"/>
    <w:rsid w:val="00FB05AA"/>
    <w:rsid w:val="00FB0D2F"/>
    <w:rsid w:val="00FB1C27"/>
    <w:rsid w:val="00FB20E3"/>
    <w:rsid w:val="00FB2F1B"/>
    <w:rsid w:val="00FB3385"/>
    <w:rsid w:val="00FB3738"/>
    <w:rsid w:val="00FB43E4"/>
    <w:rsid w:val="00FB447D"/>
    <w:rsid w:val="00FB4E82"/>
    <w:rsid w:val="00FB5A32"/>
    <w:rsid w:val="00FB7B45"/>
    <w:rsid w:val="00FC004A"/>
    <w:rsid w:val="00FC038F"/>
    <w:rsid w:val="00FC0A86"/>
    <w:rsid w:val="00FC138A"/>
    <w:rsid w:val="00FC1BB7"/>
    <w:rsid w:val="00FC3C97"/>
    <w:rsid w:val="00FC3FBB"/>
    <w:rsid w:val="00FC4BE4"/>
    <w:rsid w:val="00FC5ABE"/>
    <w:rsid w:val="00FC60C5"/>
    <w:rsid w:val="00FC7474"/>
    <w:rsid w:val="00FD315E"/>
    <w:rsid w:val="00FD3B11"/>
    <w:rsid w:val="00FD3C5B"/>
    <w:rsid w:val="00FD4054"/>
    <w:rsid w:val="00FD4587"/>
    <w:rsid w:val="00FD509A"/>
    <w:rsid w:val="00FD5C3E"/>
    <w:rsid w:val="00FD62AE"/>
    <w:rsid w:val="00FD648E"/>
    <w:rsid w:val="00FD6F01"/>
    <w:rsid w:val="00FE0077"/>
    <w:rsid w:val="00FE007D"/>
    <w:rsid w:val="00FE008B"/>
    <w:rsid w:val="00FE2CFA"/>
    <w:rsid w:val="00FE2D26"/>
    <w:rsid w:val="00FE3CC2"/>
    <w:rsid w:val="00FE4A30"/>
    <w:rsid w:val="00FE552F"/>
    <w:rsid w:val="00FE5AA8"/>
    <w:rsid w:val="00FE649F"/>
    <w:rsid w:val="00FE6814"/>
    <w:rsid w:val="00FE71D9"/>
    <w:rsid w:val="00FF01D8"/>
    <w:rsid w:val="00FF0E0B"/>
    <w:rsid w:val="00FF15AB"/>
    <w:rsid w:val="00FF1F9E"/>
    <w:rsid w:val="00FF2551"/>
    <w:rsid w:val="00FF2C92"/>
    <w:rsid w:val="00FF2CB1"/>
    <w:rsid w:val="00FF2DFD"/>
    <w:rsid w:val="00FF7E7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A466D715-C2D7-403C-9BB5-D2FA764E1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044E"/>
    <w:pPr>
      <w:spacing w:after="200" w:line="276" w:lineRule="auto"/>
    </w:pPr>
    <w:rPr>
      <w:sz w:val="22"/>
      <w:szCs w:val="22"/>
    </w:rPr>
  </w:style>
  <w:style w:type="paragraph" w:styleId="Heading2">
    <w:name w:val="heading 2"/>
    <w:basedOn w:val="Normal"/>
    <w:next w:val="Normal"/>
    <w:link w:val="Heading2Char"/>
    <w:uiPriority w:val="9"/>
    <w:semiHidden/>
    <w:unhideWhenUsed/>
    <w:qFormat/>
    <w:rsid w:val="0088013D"/>
    <w:pPr>
      <w:keepNext/>
      <w:keepLines/>
      <w:spacing w:before="200" w:after="0"/>
      <w:outlineLvl w:val="1"/>
    </w:pPr>
    <w:rPr>
      <w:rFonts w:ascii="Cambria"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27C2"/>
    <w:pPr>
      <w:ind w:left="720"/>
      <w:contextualSpacing/>
    </w:pPr>
  </w:style>
  <w:style w:type="character" w:styleId="Emphasis">
    <w:name w:val="Emphasis"/>
    <w:uiPriority w:val="20"/>
    <w:qFormat/>
    <w:rsid w:val="008D61F6"/>
    <w:rPr>
      <w:i/>
      <w:iCs/>
    </w:rPr>
  </w:style>
  <w:style w:type="character" w:customStyle="1" w:styleId="apple-converted-space">
    <w:name w:val="apple-converted-space"/>
    <w:basedOn w:val="DefaultParagraphFont"/>
    <w:rsid w:val="008D61F6"/>
  </w:style>
  <w:style w:type="character" w:styleId="Hyperlink">
    <w:name w:val="Hyperlink"/>
    <w:uiPriority w:val="99"/>
    <w:unhideWhenUsed/>
    <w:rsid w:val="005F43C8"/>
    <w:rPr>
      <w:color w:val="0000FF"/>
      <w:u w:val="single"/>
    </w:rPr>
  </w:style>
  <w:style w:type="paragraph" w:customStyle="1" w:styleId="PolicyHeaders">
    <w:name w:val="Policy Headers"/>
    <w:basedOn w:val="Heading2"/>
    <w:link w:val="PolicyHeadersChar"/>
    <w:qFormat/>
    <w:rsid w:val="0088013D"/>
    <w:pPr>
      <w:keepLines w:val="0"/>
      <w:pBdr>
        <w:bottom w:val="single" w:sz="4" w:space="1" w:color="auto"/>
      </w:pBdr>
      <w:spacing w:before="240" w:after="60" w:line="240" w:lineRule="auto"/>
    </w:pPr>
    <w:rPr>
      <w:rFonts w:ascii="Arial" w:hAnsi="Arial" w:cs="Arial"/>
      <w:iCs/>
      <w:color w:val="auto"/>
      <w:sz w:val="28"/>
      <w:szCs w:val="28"/>
    </w:rPr>
  </w:style>
  <w:style w:type="character" w:customStyle="1" w:styleId="PolicyHeadersChar">
    <w:name w:val="Policy Headers Char"/>
    <w:link w:val="PolicyHeaders"/>
    <w:rsid w:val="0088013D"/>
    <w:rPr>
      <w:rFonts w:ascii="Arial" w:eastAsia="Times New Roman" w:hAnsi="Arial" w:cs="Arial"/>
      <w:b w:val="0"/>
      <w:bCs w:val="0"/>
      <w:iCs/>
      <w:color w:val="4F81BD"/>
      <w:sz w:val="28"/>
      <w:szCs w:val="28"/>
    </w:rPr>
  </w:style>
  <w:style w:type="paragraph" w:styleId="NoSpacing">
    <w:name w:val="No Spacing"/>
    <w:uiPriority w:val="1"/>
    <w:qFormat/>
    <w:rsid w:val="0088013D"/>
    <w:rPr>
      <w:rFonts w:eastAsia="Calibri"/>
      <w:sz w:val="22"/>
      <w:szCs w:val="22"/>
    </w:rPr>
  </w:style>
  <w:style w:type="character" w:customStyle="1" w:styleId="Heading2Char">
    <w:name w:val="Heading 2 Char"/>
    <w:link w:val="Heading2"/>
    <w:uiPriority w:val="9"/>
    <w:semiHidden/>
    <w:rsid w:val="0088013D"/>
    <w:rPr>
      <w:rFonts w:ascii="Cambria" w:eastAsia="Times New Roman" w:hAnsi="Cambria" w:cs="Times New Roman"/>
      <w:b/>
      <w:bCs/>
      <w:color w:val="4F81BD"/>
      <w:sz w:val="26"/>
      <w:szCs w:val="26"/>
    </w:rPr>
  </w:style>
  <w:style w:type="paragraph" w:styleId="NormalWeb">
    <w:name w:val="Normal (Web)"/>
    <w:basedOn w:val="Normal"/>
    <w:uiPriority w:val="99"/>
    <w:unhideWhenUsed/>
    <w:rsid w:val="00EC21AE"/>
    <w:pPr>
      <w:spacing w:before="100" w:beforeAutospacing="1" w:after="100" w:afterAutospacing="1" w:line="240" w:lineRule="auto"/>
    </w:pPr>
    <w:rPr>
      <w:rFonts w:ascii="Times New Roman" w:hAnsi="Times New Roman"/>
      <w:sz w:val="24"/>
      <w:szCs w:val="24"/>
    </w:rPr>
  </w:style>
  <w:style w:type="paragraph" w:styleId="Header">
    <w:name w:val="header"/>
    <w:basedOn w:val="Normal"/>
    <w:link w:val="HeaderChar"/>
    <w:uiPriority w:val="99"/>
    <w:unhideWhenUsed/>
    <w:rsid w:val="00621782"/>
    <w:pPr>
      <w:tabs>
        <w:tab w:val="center" w:pos="4513"/>
        <w:tab w:val="right" w:pos="9026"/>
      </w:tabs>
      <w:spacing w:after="0" w:line="240" w:lineRule="auto"/>
    </w:pPr>
  </w:style>
  <w:style w:type="character" w:customStyle="1" w:styleId="HeaderChar">
    <w:name w:val="Header Char"/>
    <w:basedOn w:val="DefaultParagraphFont"/>
    <w:link w:val="Header"/>
    <w:uiPriority w:val="99"/>
    <w:rsid w:val="00621782"/>
  </w:style>
  <w:style w:type="paragraph" w:styleId="Footer">
    <w:name w:val="footer"/>
    <w:basedOn w:val="Normal"/>
    <w:link w:val="FooterChar"/>
    <w:uiPriority w:val="99"/>
    <w:unhideWhenUsed/>
    <w:rsid w:val="00621782"/>
    <w:pPr>
      <w:tabs>
        <w:tab w:val="center" w:pos="4513"/>
        <w:tab w:val="right" w:pos="9026"/>
      </w:tabs>
      <w:spacing w:after="0" w:line="240" w:lineRule="auto"/>
    </w:pPr>
  </w:style>
  <w:style w:type="character" w:customStyle="1" w:styleId="FooterChar">
    <w:name w:val="Footer Char"/>
    <w:basedOn w:val="DefaultParagraphFont"/>
    <w:link w:val="Footer"/>
    <w:uiPriority w:val="99"/>
    <w:rsid w:val="00621782"/>
  </w:style>
  <w:style w:type="paragraph" w:styleId="BalloonText">
    <w:name w:val="Balloon Text"/>
    <w:basedOn w:val="Normal"/>
    <w:link w:val="BalloonTextChar"/>
    <w:uiPriority w:val="99"/>
    <w:semiHidden/>
    <w:unhideWhenUsed/>
    <w:rsid w:val="001F11D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F11D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6279697">
      <w:bodyDiv w:val="1"/>
      <w:marLeft w:val="0"/>
      <w:marRight w:val="0"/>
      <w:marTop w:val="0"/>
      <w:marBottom w:val="0"/>
      <w:divBdr>
        <w:top w:val="none" w:sz="0" w:space="0" w:color="auto"/>
        <w:left w:val="none" w:sz="0" w:space="0" w:color="auto"/>
        <w:bottom w:val="none" w:sz="0" w:space="0" w:color="auto"/>
        <w:right w:val="none" w:sz="0" w:space="0" w:color="auto"/>
      </w:divBdr>
    </w:div>
    <w:div w:id="456605556">
      <w:bodyDiv w:val="1"/>
      <w:marLeft w:val="0"/>
      <w:marRight w:val="0"/>
      <w:marTop w:val="0"/>
      <w:marBottom w:val="0"/>
      <w:divBdr>
        <w:top w:val="none" w:sz="0" w:space="0" w:color="auto"/>
        <w:left w:val="none" w:sz="0" w:space="0" w:color="auto"/>
        <w:bottom w:val="none" w:sz="0" w:space="0" w:color="auto"/>
        <w:right w:val="none" w:sz="0" w:space="0" w:color="auto"/>
      </w:divBdr>
    </w:div>
    <w:div w:id="556627970">
      <w:bodyDiv w:val="1"/>
      <w:marLeft w:val="0"/>
      <w:marRight w:val="0"/>
      <w:marTop w:val="0"/>
      <w:marBottom w:val="0"/>
      <w:divBdr>
        <w:top w:val="none" w:sz="0" w:space="0" w:color="auto"/>
        <w:left w:val="none" w:sz="0" w:space="0" w:color="auto"/>
        <w:bottom w:val="none" w:sz="0" w:space="0" w:color="auto"/>
        <w:right w:val="none" w:sz="0" w:space="0" w:color="auto"/>
      </w:divBdr>
    </w:div>
    <w:div w:id="717585117">
      <w:bodyDiv w:val="1"/>
      <w:marLeft w:val="0"/>
      <w:marRight w:val="0"/>
      <w:marTop w:val="0"/>
      <w:marBottom w:val="0"/>
      <w:divBdr>
        <w:top w:val="none" w:sz="0" w:space="0" w:color="auto"/>
        <w:left w:val="none" w:sz="0" w:space="0" w:color="auto"/>
        <w:bottom w:val="none" w:sz="0" w:space="0" w:color="auto"/>
        <w:right w:val="none" w:sz="0" w:space="0" w:color="auto"/>
      </w:divBdr>
    </w:div>
    <w:div w:id="1260865880">
      <w:bodyDiv w:val="1"/>
      <w:marLeft w:val="0"/>
      <w:marRight w:val="0"/>
      <w:marTop w:val="0"/>
      <w:marBottom w:val="0"/>
      <w:divBdr>
        <w:top w:val="none" w:sz="0" w:space="0" w:color="auto"/>
        <w:left w:val="none" w:sz="0" w:space="0" w:color="auto"/>
        <w:bottom w:val="none" w:sz="0" w:space="0" w:color="auto"/>
        <w:right w:val="none" w:sz="0" w:space="0" w:color="auto"/>
      </w:divBdr>
    </w:div>
    <w:div w:id="1438712836">
      <w:bodyDiv w:val="1"/>
      <w:marLeft w:val="0"/>
      <w:marRight w:val="0"/>
      <w:marTop w:val="0"/>
      <w:marBottom w:val="0"/>
      <w:divBdr>
        <w:top w:val="none" w:sz="0" w:space="0" w:color="auto"/>
        <w:left w:val="none" w:sz="0" w:space="0" w:color="auto"/>
        <w:bottom w:val="none" w:sz="0" w:space="0" w:color="auto"/>
        <w:right w:val="none" w:sz="0" w:space="0" w:color="auto"/>
      </w:divBdr>
    </w:div>
    <w:div w:id="1459446435">
      <w:bodyDiv w:val="1"/>
      <w:marLeft w:val="0"/>
      <w:marRight w:val="0"/>
      <w:marTop w:val="0"/>
      <w:marBottom w:val="0"/>
      <w:divBdr>
        <w:top w:val="none" w:sz="0" w:space="0" w:color="auto"/>
        <w:left w:val="none" w:sz="0" w:space="0" w:color="auto"/>
        <w:bottom w:val="none" w:sz="0" w:space="0" w:color="auto"/>
        <w:right w:val="none" w:sz="0" w:space="0" w:color="auto"/>
      </w:divBdr>
    </w:div>
    <w:div w:id="1654260482">
      <w:bodyDiv w:val="1"/>
      <w:marLeft w:val="0"/>
      <w:marRight w:val="0"/>
      <w:marTop w:val="0"/>
      <w:marBottom w:val="0"/>
      <w:divBdr>
        <w:top w:val="none" w:sz="0" w:space="0" w:color="auto"/>
        <w:left w:val="none" w:sz="0" w:space="0" w:color="auto"/>
        <w:bottom w:val="none" w:sz="0" w:space="0" w:color="auto"/>
        <w:right w:val="none" w:sz="0" w:space="0" w:color="auto"/>
      </w:divBdr>
    </w:div>
    <w:div w:id="1697536094">
      <w:bodyDiv w:val="1"/>
      <w:marLeft w:val="0"/>
      <w:marRight w:val="0"/>
      <w:marTop w:val="0"/>
      <w:marBottom w:val="0"/>
      <w:divBdr>
        <w:top w:val="none" w:sz="0" w:space="0" w:color="auto"/>
        <w:left w:val="none" w:sz="0" w:space="0" w:color="auto"/>
        <w:bottom w:val="none" w:sz="0" w:space="0" w:color="auto"/>
        <w:right w:val="none" w:sz="0" w:space="0" w:color="auto"/>
      </w:divBdr>
    </w:div>
    <w:div w:id="1830779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bluegumchildcare@bigpond.com" TargetMode="External"/><Relationship Id="rId13" Type="http://schemas.openxmlformats.org/officeDocument/2006/relationships/hyperlink" Target="mailto:bluegumchildcare@bigpond.com"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enquiries@oaic.gov.au" TargetMode="Externa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oaic.gov.a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bluegumchildcare@bigpond.com" TargetMode="External"/><Relationship Id="rId4" Type="http://schemas.openxmlformats.org/officeDocument/2006/relationships/webSettings" Target="webSettings.xml"/><Relationship Id="rId9" Type="http://schemas.openxmlformats.org/officeDocument/2006/relationships/hyperlink" Target="mailto:bluegumchildcare@bigpond.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3228</Words>
  <Characters>18406</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21591</CharactersWithSpaces>
  <SharedDoc>false</SharedDoc>
  <HLinks>
    <vt:vector size="36" baseType="variant">
      <vt:variant>
        <vt:i4>1835057</vt:i4>
      </vt:variant>
      <vt:variant>
        <vt:i4>15</vt:i4>
      </vt:variant>
      <vt:variant>
        <vt:i4>0</vt:i4>
      </vt:variant>
      <vt:variant>
        <vt:i4>5</vt:i4>
      </vt:variant>
      <vt:variant>
        <vt:lpwstr>mailto:bluegumchildcare@bigpond.com</vt:lpwstr>
      </vt:variant>
      <vt:variant>
        <vt:lpwstr/>
      </vt:variant>
      <vt:variant>
        <vt:i4>1638516</vt:i4>
      </vt:variant>
      <vt:variant>
        <vt:i4>12</vt:i4>
      </vt:variant>
      <vt:variant>
        <vt:i4>0</vt:i4>
      </vt:variant>
      <vt:variant>
        <vt:i4>5</vt:i4>
      </vt:variant>
      <vt:variant>
        <vt:lpwstr>mailto:enquiries@oaic.gov.au</vt:lpwstr>
      </vt:variant>
      <vt:variant>
        <vt:lpwstr/>
      </vt:variant>
      <vt:variant>
        <vt:i4>3604514</vt:i4>
      </vt:variant>
      <vt:variant>
        <vt:i4>9</vt:i4>
      </vt:variant>
      <vt:variant>
        <vt:i4>0</vt:i4>
      </vt:variant>
      <vt:variant>
        <vt:i4>5</vt:i4>
      </vt:variant>
      <vt:variant>
        <vt:lpwstr>http://www.oaic.gov.au/</vt:lpwstr>
      </vt:variant>
      <vt:variant>
        <vt:lpwstr/>
      </vt:variant>
      <vt:variant>
        <vt:i4>1835057</vt:i4>
      </vt:variant>
      <vt:variant>
        <vt:i4>6</vt:i4>
      </vt:variant>
      <vt:variant>
        <vt:i4>0</vt:i4>
      </vt:variant>
      <vt:variant>
        <vt:i4>5</vt:i4>
      </vt:variant>
      <vt:variant>
        <vt:lpwstr>mailto:bluegumchildcare@bigpond.com</vt:lpwstr>
      </vt:variant>
      <vt:variant>
        <vt:lpwstr/>
      </vt:variant>
      <vt:variant>
        <vt:i4>1835057</vt:i4>
      </vt:variant>
      <vt:variant>
        <vt:i4>3</vt:i4>
      </vt:variant>
      <vt:variant>
        <vt:i4>0</vt:i4>
      </vt:variant>
      <vt:variant>
        <vt:i4>5</vt:i4>
      </vt:variant>
      <vt:variant>
        <vt:lpwstr>mailto:bluegumchildcare@bigpond.com</vt:lpwstr>
      </vt:variant>
      <vt:variant>
        <vt:lpwstr/>
      </vt:variant>
      <vt:variant>
        <vt:i4>1835057</vt:i4>
      </vt:variant>
      <vt:variant>
        <vt:i4>0</vt:i4>
      </vt:variant>
      <vt:variant>
        <vt:i4>0</vt:i4>
      </vt:variant>
      <vt:variant>
        <vt:i4>5</vt:i4>
      </vt:variant>
      <vt:variant>
        <vt:lpwstr>mailto:bluegumchildcare@bigpond.com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Policy</dc:creator>
  <cp:keywords/>
  <cp:lastModifiedBy>Blue Gum Early Learning and CCC</cp:lastModifiedBy>
  <cp:revision>2</cp:revision>
  <cp:lastPrinted>2014-03-27T08:13:00Z</cp:lastPrinted>
  <dcterms:created xsi:type="dcterms:W3CDTF">2017-03-10T01:56:00Z</dcterms:created>
  <dcterms:modified xsi:type="dcterms:W3CDTF">2017-03-10T01:56:00Z</dcterms:modified>
</cp:coreProperties>
</file>